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 xml:space="preserve">Illustrative Calculation of Boundary Sharing Factors (BSFs) and Shared / Not-Shared incremental </w:t>
      </w:r>
      <w:proofErr w:type="gramStart"/>
      <w:r w:rsidRPr="00A51DF5">
        <w:rPr>
          <w:rFonts w:ascii="Arial" w:hAnsi="Arial" w:cs="Arial"/>
          <w:lang w:eastAsia="en-US"/>
        </w:rPr>
        <w:t>km</w:t>
      </w:r>
      <w:proofErr w:type="gramEnd"/>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 xml:space="preserve">Stability &amp; Predictability of </w:t>
      </w:r>
      <w:proofErr w:type="spellStart"/>
      <w:r>
        <w:rPr>
          <w:rFonts w:ascii="Arial" w:hAnsi="Arial" w:cs="Arial"/>
        </w:rPr>
        <w:t>TNUoS</w:t>
      </w:r>
      <w:proofErr w:type="spellEnd"/>
      <w:r>
        <w:rPr>
          <w:rFonts w:ascii="Arial" w:hAnsi="Arial" w:cs="Arial"/>
        </w:rPr>
        <w:t xml:space="preserve">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w:t>
      </w:r>
      <w:proofErr w:type="gramStart"/>
      <w:r w:rsidRPr="00922CDA">
        <w:t>i.e.</w:t>
      </w:r>
      <w:proofErr w:type="gramEnd"/>
      <w:r w:rsidRPr="00922CDA">
        <w:t xml:space="preserv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 xml:space="preserve">s - Costs of bought in </w:t>
      </w:r>
      <w:proofErr w:type="gramStart"/>
      <w:r w:rsidRPr="000D2008">
        <w:rPr>
          <w:rFonts w:ascii="Arial" w:hAnsi="Arial" w:cs="Arial"/>
          <w:sz w:val="22"/>
          <w:szCs w:val="22"/>
        </w:rPr>
        <w:t>services</w:t>
      </w:r>
      <w:proofErr w:type="gramEnd"/>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proofErr w:type="gramStart"/>
      <w:r>
        <w:t>i.e.</w:t>
      </w:r>
      <w:proofErr w:type="gramEnd"/>
      <w:r>
        <w:t xml:space="preserve"> </w:t>
      </w:r>
      <w:proofErr w:type="spellStart"/>
      <w:r>
        <w:t>GAV</w:t>
      </w:r>
      <w:r>
        <w:rPr>
          <w:vertAlign w:val="subscript"/>
        </w:rPr>
        <w:t>n</w:t>
      </w:r>
      <w:proofErr w:type="spellEnd"/>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 xml:space="preserve">NAV for year n based on re-valued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w:t>
      </w:r>
      <w:proofErr w:type="gramStart"/>
      <w:r w:rsidR="00E7116D" w:rsidRPr="00CD5631">
        <w:rPr>
          <w:rFonts w:ascii="Arial" w:hAnsi="Arial" w:cs="Arial"/>
          <w:sz w:val="22"/>
          <w:szCs w:val="22"/>
        </w:rPr>
        <w:t xml:space="preserve">n, </w:t>
      </w:r>
      <w:r w:rsidR="00E7116D" w:rsidRPr="00CD5631">
        <w:rPr>
          <w:rFonts w:ascii="Arial" w:hAnsi="Arial" w:cs="Arial"/>
          <w:sz w:val="22"/>
          <w:szCs w:val="22"/>
        </w:rPr>
        <w:lastRenderedPageBreak/>
        <w:t>or</w:t>
      </w:r>
      <w:proofErr w:type="gramEnd"/>
      <w:r w:rsidR="00E7116D" w:rsidRPr="00CD5631">
        <w:rPr>
          <w:rFonts w:ascii="Arial" w:hAnsi="Arial" w:cs="Arial"/>
          <w:sz w:val="22"/>
          <w:szCs w:val="22"/>
        </w:rPr>
        <w:t xml:space="preserve">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w:t>
      </w:r>
      <w:proofErr w:type="spellStart"/>
      <w:r>
        <w:t>GAV</w:t>
      </w:r>
      <w:r>
        <w:rPr>
          <w:vertAlign w:val="subscript"/>
        </w:rPr>
        <w:t>n</w:t>
      </w:r>
      <w:proofErr w:type="spellEnd"/>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cost cannot be capitalised into either a connection or infrastructure asset, typically a revenue </w:t>
      </w:r>
      <w:proofErr w:type="gramStart"/>
      <w:r w:rsidRPr="000D2008">
        <w:rPr>
          <w:rFonts w:ascii="Arial" w:hAnsi="Arial" w:cs="Arial"/>
          <w:sz w:val="22"/>
          <w:szCs w:val="22"/>
        </w:rPr>
        <w:t>cost</w:t>
      </w:r>
      <w:proofErr w:type="gramEnd"/>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User's request, irrespective of whether the cost can be </w:t>
      </w:r>
      <w:proofErr w:type="gramStart"/>
      <w:r w:rsidRPr="000D2008">
        <w:rPr>
          <w:rFonts w:ascii="Arial" w:hAnsi="Arial" w:cs="Arial"/>
          <w:sz w:val="22"/>
          <w:szCs w:val="22"/>
        </w:rPr>
        <w:t>capitalised</w:t>
      </w:r>
      <w:proofErr w:type="gramEnd"/>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w:t>
      </w:r>
      <w:proofErr w:type="spellStart"/>
      <w:r w:rsidRPr="008035A1">
        <w:t>TNUoS</w:t>
      </w:r>
      <w:proofErr w:type="spellEnd"/>
      <w:r w:rsidRPr="008035A1">
        <w:t xml:space="preserve">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05D4085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648E3">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BAA0B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648E3">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106D047"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648E3">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7648E3">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 xml:space="preserve">The reasonable costs of removing such assets.  These costs being inclusive of the costs of making good the condition of the connection </w:t>
      </w:r>
      <w:proofErr w:type="gramStart"/>
      <w:r>
        <w:t>site</w:t>
      </w:r>
      <w:proofErr w:type="gramEnd"/>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w:t>
      </w:r>
      <w:proofErr w:type="spellStart"/>
      <w:r>
        <w:t>TNUoS</w:t>
      </w:r>
      <w:proofErr w:type="spellEnd"/>
      <w:r>
        <w:t xml:space="preserve"> and </w:t>
      </w:r>
      <w:proofErr w:type="spellStart"/>
      <w:r>
        <w:t>BSUoS</w:t>
      </w:r>
      <w:proofErr w:type="spellEnd"/>
      <w:r>
        <w:t xml:space="preserve">) also remain </w:t>
      </w:r>
      <w:proofErr w:type="gramStart"/>
      <w:r>
        <w:t>payable</w:t>
      </w:r>
      <w:proofErr w:type="gramEnd"/>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w:t>
      </w:r>
      <w:proofErr w:type="gramStart"/>
      <w:r>
        <w:t>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Outstanding Use of System Charge for year (</w:t>
      </w:r>
      <w:proofErr w:type="spellStart"/>
      <w:r w:rsidRPr="00094C68">
        <w:rPr>
          <w:rFonts w:ascii="Arial" w:hAnsi="Arial" w:cs="Arial"/>
          <w:sz w:val="22"/>
          <w:szCs w:val="22"/>
        </w:rPr>
        <w:t>TNUoS</w:t>
      </w:r>
      <w:proofErr w:type="spellEnd"/>
      <w:r w:rsidRPr="00094C68">
        <w:rPr>
          <w:rFonts w:ascii="Arial" w:hAnsi="Arial" w:cs="Arial"/>
          <w:sz w:val="22"/>
          <w:szCs w:val="22"/>
        </w:rPr>
        <w:t xml:space="preserve">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 xml:space="preserve">Valuation of Assets that are re-used as connection assets or existing infrastructure assets re-allocated to </w:t>
      </w:r>
      <w:proofErr w:type="gramStart"/>
      <w:r>
        <w:t>connection</w:t>
      </w:r>
      <w:bookmarkEnd w:id="86"/>
      <w:proofErr w:type="gramEnd"/>
    </w:p>
    <w:p w14:paraId="775E54D9" w14:textId="77777777" w:rsidR="00225419" w:rsidRDefault="00225419"/>
    <w:p w14:paraId="78EA091B" w14:textId="77777777" w:rsidR="00225419" w:rsidRDefault="00225419">
      <w:pPr>
        <w:pStyle w:val="1"/>
        <w:numPr>
          <w:ilvl w:val="0"/>
          <w:numId w:val="40"/>
        </w:numPr>
        <w:tabs>
          <w:tab w:val="left" w:pos="-1440"/>
        </w:tabs>
        <w:jc w:val="both"/>
      </w:pPr>
      <w:r>
        <w:t xml:space="preserve">If an asset is reused following termination or allocated to connection when it has previously been allocated to </w:t>
      </w:r>
      <w:proofErr w:type="spellStart"/>
      <w:r>
        <w:t>TNUoS</w:t>
      </w:r>
      <w:proofErr w:type="spellEnd"/>
      <w:r>
        <w:t>,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 xml:space="preserve">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w:t>
      </w:r>
      <w:proofErr w:type="gramStart"/>
      <w:r>
        <w:t>security</w:t>
      </w:r>
      <w:proofErr w:type="gramEnd"/>
      <w:r>
        <w:t xml:space="preserve">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 xml:space="preserve">Under the connection charging </w:t>
      </w:r>
      <w:proofErr w:type="gramStart"/>
      <w:r w:rsidRPr="00225419">
        <w:rPr>
          <w:rFonts w:ascii="Arial" w:hAnsi="Arial" w:cs="Arial"/>
          <w:bCs/>
          <w:sz w:val="22"/>
          <w:szCs w:val="22"/>
        </w:rPr>
        <w:t>methodology</w:t>
      </w:r>
      <w:proofErr w:type="gramEnd"/>
      <w:r w:rsidRPr="00225419">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lastRenderedPageBreak/>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Each asset is </w:t>
      </w:r>
      <w:proofErr w:type="gramStart"/>
      <w:r w:rsidRPr="00225419">
        <w:rPr>
          <w:rFonts w:ascii="Arial" w:hAnsi="Arial" w:cs="Arial"/>
          <w:sz w:val="22"/>
          <w:szCs w:val="22"/>
        </w:rPr>
        <w:t>new</w:t>
      </w:r>
      <w:proofErr w:type="gramEnd"/>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The GAV includes estimated costs of construction, engineering, Interest During Construction and Liquidated Damages </w:t>
      </w:r>
      <w:proofErr w:type="gramStart"/>
      <w:r w:rsidRPr="00225419">
        <w:rPr>
          <w:rFonts w:ascii="Arial" w:hAnsi="Arial" w:cs="Arial"/>
          <w:sz w:val="22"/>
          <w:szCs w:val="22"/>
        </w:rPr>
        <w:t>premiums</w:t>
      </w:r>
      <w:proofErr w:type="gramEnd"/>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w:t>
      </w:r>
      <w:proofErr w:type="gramStart"/>
      <w:r w:rsidRPr="00225419">
        <w:rPr>
          <w:rFonts w:ascii="Arial" w:hAnsi="Arial" w:cs="Arial"/>
          <w:sz w:val="22"/>
          <w:szCs w:val="22"/>
        </w:rPr>
        <w:t>new</w:t>
      </w:r>
      <w:proofErr w:type="gramEnd"/>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depreciated over 40 </w:t>
      </w:r>
      <w:proofErr w:type="gramStart"/>
      <w:r w:rsidRPr="00225419">
        <w:rPr>
          <w:rFonts w:ascii="Arial" w:hAnsi="Arial" w:cs="Arial"/>
          <w:sz w:val="22"/>
          <w:szCs w:val="22"/>
        </w:rPr>
        <w:t>years</w:t>
      </w:r>
      <w:proofErr w:type="gramEnd"/>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proofErr w:type="gramStart"/>
      <w:r w:rsidRPr="00225419">
        <w:rPr>
          <w:rFonts w:ascii="Arial" w:hAnsi="Arial" w:cs="Arial"/>
          <w:sz w:val="22"/>
          <w:szCs w:val="22"/>
        </w:rPr>
        <w:t>indexation</w:t>
      </w:r>
      <w:proofErr w:type="gramEnd"/>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maintenance costs at a rate of 0.52% of the </w:t>
      </w:r>
      <w:proofErr w:type="gramStart"/>
      <w:r w:rsidRPr="00225419">
        <w:rPr>
          <w:rFonts w:ascii="Arial" w:hAnsi="Arial" w:cs="Arial"/>
          <w:sz w:val="22"/>
          <w:szCs w:val="22"/>
        </w:rPr>
        <w:t>GAV</w:t>
      </w:r>
      <w:proofErr w:type="gramEnd"/>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Transmission Running Costs at a rate of 1.45% of the </w:t>
      </w:r>
      <w:proofErr w:type="gramStart"/>
      <w:r w:rsidRPr="00225419">
        <w:rPr>
          <w:rFonts w:ascii="Arial" w:hAnsi="Arial" w:cs="Arial"/>
          <w:sz w:val="22"/>
          <w:szCs w:val="22"/>
        </w:rPr>
        <w:t>GAV</w:t>
      </w:r>
      <w:proofErr w:type="gramEnd"/>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 xml:space="preserve">there is no inflation from year to year </w:t>
      </w:r>
      <w:proofErr w:type="gramStart"/>
      <w:r w:rsidRPr="00225419">
        <w:rPr>
          <w:rFonts w:ascii="Arial" w:hAnsi="Arial" w:cs="Arial"/>
          <w:sz w:val="22"/>
          <w:szCs w:val="22"/>
        </w:rPr>
        <w:t>i.e.</w:t>
      </w:r>
      <w:proofErr w:type="gramEnd"/>
      <w:r w:rsidRPr="00225419">
        <w:rPr>
          <w:rFonts w:ascii="Arial" w:hAnsi="Arial" w:cs="Arial"/>
          <w:sz w:val="22"/>
          <w:szCs w:val="22"/>
        </w:rPr>
        <w:t xml:space="preserv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Capital </w:t>
            </w:r>
            <w:proofErr w:type="gramStart"/>
            <w:r w:rsidRPr="00225419">
              <w:rPr>
                <w:rFonts w:ascii="Arial" w:hAnsi="Arial" w:cs="Arial"/>
                <w:sz w:val="22"/>
                <w:szCs w:val="22"/>
              </w:rPr>
              <w:t>charge</w:t>
            </w:r>
            <w:proofErr w:type="gramEnd"/>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Return on mid-year </w:t>
            </w:r>
            <w:proofErr w:type="gramStart"/>
            <w:r w:rsidRPr="00225419">
              <w:rPr>
                <w:rFonts w:ascii="Arial" w:hAnsi="Arial" w:cs="Arial"/>
                <w:sz w:val="22"/>
                <w:szCs w:val="22"/>
              </w:rPr>
              <w:t>NAV</w:t>
            </w:r>
            <w:proofErr w:type="gramEnd"/>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w:t>
      </w:r>
      <w:proofErr w:type="gramStart"/>
      <w:r w:rsidRPr="00225419">
        <w:rPr>
          <w:rFonts w:ascii="Arial" w:hAnsi="Arial" w:cs="Arial"/>
          <w:sz w:val="22"/>
          <w:szCs w:val="22"/>
        </w:rPr>
        <w:t>component</w:t>
      </w:r>
      <w:proofErr w:type="gramEnd"/>
      <w:r w:rsidRPr="00225419">
        <w:rPr>
          <w:rFonts w:ascii="Arial" w:hAnsi="Arial" w:cs="Arial"/>
          <w:sz w:val="22"/>
          <w:szCs w:val="22"/>
        </w:rPr>
        <w:t xml:space="preserve">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w:t>
      </w:r>
      <w:proofErr w:type="gramStart"/>
      <w:r w:rsidRPr="00D2324F">
        <w:rPr>
          <w:rFonts w:ascii="Arial" w:hAnsi="Arial" w:cs="Arial"/>
          <w:sz w:val="22"/>
          <w:szCs w:val="22"/>
        </w:rPr>
        <w:t>SSF</w:t>
      </w:r>
      <w:r w:rsidRPr="00D2324F">
        <w:rPr>
          <w:rFonts w:ascii="Arial" w:hAnsi="Arial" w:cs="Arial"/>
          <w:sz w:val="22"/>
          <w:szCs w:val="22"/>
          <w:vertAlign w:val="subscript"/>
        </w:rPr>
        <w:t xml:space="preserve">n </w:t>
      </w:r>
      <w:r w:rsidRPr="00D2324F">
        <w:rPr>
          <w:rFonts w:ascii="Arial" w:hAnsi="Arial" w:cs="Arial"/>
          <w:sz w:val="22"/>
          <w:szCs w:val="22"/>
        </w:rPr>
        <w:t xml:space="preserve"> (</w:t>
      </w:r>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has to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w:t>
      </w:r>
      <w:proofErr w:type="gramStart"/>
      <w:r>
        <w:t>operating</w:t>
      </w:r>
      <w:proofErr w:type="gramEnd"/>
      <w:r>
        <w:t xml:space="preserve">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w:t>
      </w:r>
      <w:proofErr w:type="gramStart"/>
      <w:r>
        <w:t>set</w:t>
      </w:r>
      <w:proofErr w:type="gramEnd"/>
      <w:r>
        <w:t xml:space="preserve">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w:t>
      </w:r>
      <w:proofErr w:type="gramStart"/>
      <w:r>
        <w:t>Regulation</w:t>
      </w:r>
      <w:proofErr w:type="gramEnd"/>
      <w:r>
        <w:t xml:space="preserve">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w:t>
      </w:r>
      <w:proofErr w:type="gramStart"/>
      <w:r>
        <w:t>MWh</w:t>
      </w:r>
      <w:proofErr w:type="gramEnd"/>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w:t>
      </w:r>
      <w:proofErr w:type="gramStart"/>
      <w:r>
        <w:t>CapEC  =</w:t>
      </w:r>
      <w:proofErr w:type="gramEnd"/>
      <w:r>
        <w:t xml:space="preserve">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w:t>
      </w:r>
      <w:proofErr w:type="gramStart"/>
      <w:r>
        <w:t>i.e.</w:t>
      </w:r>
      <w:proofErr w:type="gramEnd"/>
      <w:r>
        <w:t xml:space="preserv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w:t>
      </w:r>
      <w:proofErr w:type="gramStart"/>
      <w:r w:rsidRPr="002338F3">
        <w:rPr>
          <w:rFonts w:ascii="Arial" w:hAnsi="Arial" w:cs="Arial"/>
          <w:sz w:val="22"/>
          <w:szCs w:val="22"/>
        </w:rPr>
        <w:t>addition</w:t>
      </w:r>
      <w:proofErr w:type="gramEnd"/>
      <w:r w:rsidRPr="002338F3">
        <w:rPr>
          <w:rFonts w:ascii="Arial" w:hAnsi="Arial" w:cs="Arial"/>
          <w:sz w:val="22"/>
          <w:szCs w:val="22"/>
        </w:rPr>
        <w:t xml:space="preserve">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w:t>
      </w:r>
      <w:proofErr w:type="gramStart"/>
      <w:r w:rsidRPr="002338F3">
        <w:rPr>
          <w:rFonts w:ascii="Arial" w:hAnsi="Arial" w:cs="Arial"/>
          <w:sz w:val="22"/>
          <w:szCs w:val="22"/>
        </w:rPr>
        <w:t>i.e.</w:t>
      </w:r>
      <w:proofErr w:type="gramEnd"/>
      <w:r w:rsidRPr="002338F3">
        <w:rPr>
          <w:rFonts w:ascii="Arial" w:hAnsi="Arial" w:cs="Arial"/>
          <w:sz w:val="22"/>
          <w:szCs w:val="22"/>
        </w:rPr>
        <w:t xml:space="preserv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Year Round background the diversity of the plant mix (i.e the proportion of low carbon and carbon generation) in each charging zone is also </w:t>
      </w:r>
      <w:proofErr w:type="gramStart"/>
      <w:r w:rsidRPr="000B6C0D">
        <w:t>taken into account</w:t>
      </w:r>
      <w:proofErr w:type="gramEnd"/>
      <w:r w:rsidRPr="000B6C0D">
        <w: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 xml:space="preserve">The associated lengths of these routes, the proportion of which is overhead line or cable and the respective voltage </w:t>
      </w:r>
      <w:proofErr w:type="gramStart"/>
      <w:r>
        <w:t>level</w:t>
      </w:r>
      <w:proofErr w:type="gramEnd"/>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 xml:space="preserve">cable to 400kV overhead line to give circuit expansion </w:t>
      </w:r>
      <w:proofErr w:type="gramStart"/>
      <w:r>
        <w:t>factors</w:t>
      </w:r>
      <w:proofErr w:type="gramEnd"/>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w:t>
      </w:r>
      <w:proofErr w:type="gramStart"/>
      <w:r>
        <w:t>factors</w:t>
      </w:r>
      <w:proofErr w:type="gramEnd"/>
      <w:r>
        <w:t xml:space="preserve">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proofErr w:type="gramStart"/>
            <w:r w:rsidRPr="00874A70">
              <w:rPr>
                <w:szCs w:val="22"/>
              </w:rPr>
              <w:t>Fixed  (</w:t>
            </w:r>
            <w:proofErr w:type="gramEnd"/>
            <w:r w:rsidRPr="00874A70">
              <w:rPr>
                <w:szCs w:val="22"/>
              </w:rPr>
              <w:t>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lastRenderedPageBreak/>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proofErr w:type="gramStart"/>
      <w:r w:rsidR="00891D82">
        <w:t>,</w:t>
      </w:r>
      <w:r>
        <w:t xml:space="preserve">  Transmission</w:t>
      </w:r>
      <w:proofErr w:type="gramEnd"/>
      <w:r>
        <w:t xml:space="preserve">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 xml:space="preserve">described under </w:t>
      </w:r>
      <w:r w:rsidRPr="007E41E1">
        <w:lastRenderedPageBreak/>
        <w:t>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w:t>
            </w:r>
            <w:proofErr w:type="gramStart"/>
            <w:r w:rsidRPr="00677208">
              <w:rPr>
                <w:rFonts w:ascii="Arial" w:hAnsi="Arial" w:cs="Arial"/>
                <w:iCs/>
                <w:sz w:val="22"/>
                <w:szCs w:val="22"/>
              </w:rPr>
              <w:t>e.g.</w:t>
            </w:r>
            <w:proofErr w:type="gramEnd"/>
            <w:r w:rsidRPr="00677208">
              <w:rPr>
                <w:rFonts w:ascii="Arial" w:hAnsi="Arial" w:cs="Arial"/>
                <w:iCs/>
                <w:sz w:val="22"/>
                <w:szCs w:val="22"/>
              </w:rPr>
              <w:t xml:space="preserve">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TEC; </w:t>
            </w:r>
            <w:proofErr w:type="gramStart"/>
            <w:r w:rsidRPr="00677208">
              <w:rPr>
                <w:rFonts w:ascii="Arial" w:hAnsi="Arial" w:cs="Arial"/>
                <w:iCs/>
                <w:sz w:val="22"/>
                <w:szCs w:val="22"/>
              </w:rPr>
              <w:t>i.e.</w:t>
            </w:r>
            <w:proofErr w:type="gramEnd"/>
            <w:r w:rsidRPr="00677208">
              <w:rPr>
                <w:rFonts w:ascii="Arial" w:hAnsi="Arial" w:cs="Arial"/>
                <w:iCs/>
                <w:sz w:val="22"/>
                <w:szCs w:val="22"/>
              </w:rPr>
              <w:t xml:space="preserv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w:t>
            </w:r>
            <w:proofErr w:type="gramStart"/>
            <w:r w:rsidRPr="00677208">
              <w:rPr>
                <w:rFonts w:ascii="Arial" w:hAnsi="Arial" w:cs="Arial"/>
                <w:iCs/>
                <w:sz w:val="22"/>
                <w:szCs w:val="22"/>
              </w:rPr>
              <w:t>undertaken,</w:t>
            </w:r>
            <w:proofErr w:type="gramEnd"/>
            <w:r w:rsidRPr="00677208">
              <w:rPr>
                <w:rFonts w:ascii="Arial" w:hAnsi="Arial" w:cs="Arial"/>
                <w:iCs/>
                <w:sz w:val="22"/>
                <w:szCs w:val="22"/>
              </w:rPr>
              <w:t xml:space="preserve">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w:t>
      </w:r>
      <w:r w:rsidR="006661FE">
        <w:lastRenderedPageBreak/>
        <w:t xml:space="preserve">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w:t>
      </w:r>
      <w:proofErr w:type="gramStart"/>
      <w:r>
        <w:t>Year Round</w:t>
      </w:r>
      <w:proofErr w:type="gramEnd"/>
      <w:r>
        <w:t xml:space="preserve">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 xml:space="preserve">demand of 600MW would contain 1% of the offtake </w:t>
      </w:r>
      <w:proofErr w:type="gramStart"/>
      <w:r w:rsidR="00251585">
        <w:t>i.e.</w:t>
      </w:r>
      <w:proofErr w:type="gramEnd"/>
      <w:r w:rsidR="00251585">
        <w:t xml:space="preserv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r>
        <w:t>NMkm</w:t>
      </w:r>
      <w:r w:rsidRPr="002B62BF">
        <w:rPr>
          <w:vertAlign w:val="subscript"/>
        </w:rPr>
        <w:t>YR</w:t>
      </w:r>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w:t>
      </w:r>
      <w:proofErr w:type="gramStart"/>
      <w:r w:rsidRPr="000B6C0D">
        <w:t>generation  into</w:t>
      </w:r>
      <w:proofErr w:type="gramEnd"/>
      <w:r w:rsidRPr="000B6C0D">
        <w:t xml:space="preserve">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lastRenderedPageBreak/>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They are based on historic costs and tender valuations adjusted by a number of indices (</w:t>
      </w:r>
      <w:proofErr w:type="gramStart"/>
      <w:r w:rsidRPr="0099632B">
        <w:rPr>
          <w:rFonts w:cs="Arial"/>
          <w:szCs w:val="22"/>
        </w:rPr>
        <w:t>e.g.</w:t>
      </w:r>
      <w:proofErr w:type="gramEnd"/>
      <w:r w:rsidRPr="0099632B">
        <w:rPr>
          <w:rFonts w:cs="Arial"/>
          <w:szCs w:val="22"/>
        </w:rPr>
        <w:t xml:space="preserve">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w:t>
      </w:r>
      <w:proofErr w:type="gramStart"/>
      <w:r w:rsidRPr="0099632B">
        <w:rPr>
          <w:rFonts w:cs="Arial"/>
          <w:szCs w:val="22"/>
        </w:rPr>
        <w:t>however</w:t>
      </w:r>
      <w:proofErr w:type="gramEnd"/>
      <w:r w:rsidRPr="0099632B">
        <w:rPr>
          <w:rFonts w:cs="Arial"/>
          <w:szCs w:val="22"/>
        </w:rPr>
        <w:t xml:space="preserve"> it is considered as commercially sensitive and is therefore treated 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 xml:space="preserve">The weighted average £/MWkm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w:t>
      </w:r>
      <w:proofErr w:type="gramStart"/>
      <w:r w:rsidR="006810D2" w:rsidRPr="006810D2">
        <w:rPr>
          <w:rFonts w:cs="Arial"/>
          <w:szCs w:val="22"/>
        </w:rPr>
        <w:t>plus</w:t>
      </w:r>
      <w:proofErr w:type="gramEnd"/>
      <w:r w:rsidR="006810D2" w:rsidRPr="006810D2">
        <w:rPr>
          <w:rFonts w:cs="Arial"/>
          <w:szCs w:val="22"/>
        </w:rPr>
        <w:t xml:space="preserve">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Cap</w:t>
      </w:r>
      <w:r w:rsidRPr="004D2270">
        <w:rPr>
          <w:rFonts w:ascii="Arial (W1)" w:hAnsi="Arial (W1)"/>
          <w:sz w:val="22"/>
          <w:szCs w:val="22"/>
          <w:vertAlign w:val="subscript"/>
        </w:rPr>
        <w:t>IAB</w:t>
      </w:r>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xml:space="preserve">+ min </w:t>
      </w:r>
      <w:proofErr w:type="gramStart"/>
      <w:r w:rsidRPr="215D4A0F">
        <w:rPr>
          <w:rFonts w:ascii="Arial (W1)" w:hAnsi="Arial (W1)"/>
          <w:sz w:val="22"/>
          <w:szCs w:val="22"/>
        </w:rPr>
        <w:t>( Cap</w:t>
      </w:r>
      <w:r w:rsidRPr="215D4A0F">
        <w:rPr>
          <w:rFonts w:ascii="Arial (W1)" w:hAnsi="Arial (W1)"/>
          <w:sz w:val="22"/>
          <w:szCs w:val="22"/>
          <w:vertAlign w:val="subscript"/>
        </w:rPr>
        <w:t>IBC</w:t>
      </w:r>
      <w:proofErr w:type="gramEnd"/>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gramStart"/>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xml:space="preserve">, </w:t>
      </w:r>
      <w:proofErr w:type="gramStart"/>
      <w:r w:rsidR="0093242F">
        <w:t>Year Round</w:t>
      </w:r>
      <w:proofErr w:type="gramEnd"/>
      <w:r w:rsidR="0093242F">
        <w:t xml:space="preserve">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r w:rsidR="00075548">
        <w:t>ZMkm</w:t>
      </w:r>
      <w:r w:rsidR="00075548" w:rsidRPr="00AC562E">
        <w:rPr>
          <w:vertAlign w:val="subscript"/>
        </w:rPr>
        <w:t>PS</w:t>
      </w:r>
      <w:proofErr w:type="gramEnd"/>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gramStart"/>
            <w:r>
              <w:rPr>
                <w:szCs w:val="22"/>
              </w:rPr>
              <w:t>Non Conventional</w:t>
            </w:r>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w:t>
      </w:r>
      <w:proofErr w:type="gramStart"/>
      <w:r w:rsidRPr="00891501">
        <w:t>e.g.</w:t>
      </w:r>
      <w:proofErr w:type="gramEnd"/>
      <w:r w:rsidRPr="00891501">
        <w:t xml:space="preserve">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w:t>
      </w:r>
      <w:proofErr w:type="gramStart"/>
      <w:r>
        <w:rPr>
          <w:rFonts w:ascii="Arial" w:hAnsi="Arial" w:cs="Arial"/>
          <w:szCs w:val="22"/>
        </w:rPr>
        <w:t>e.g.</w:t>
      </w:r>
      <w:proofErr w:type="gramEnd"/>
      <w:r>
        <w:rPr>
          <w:rFonts w:ascii="Arial" w:hAnsi="Arial" w:cs="Arial"/>
          <w:szCs w:val="22"/>
        </w:rPr>
        <w:t xml:space="preserve">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gramStart"/>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gramStart"/>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gramStart"/>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DbPS</w:t>
      </w:r>
      <w:proofErr w:type="gramEnd"/>
      <w:r w:rsidRPr="00EE2ACE">
        <w:rPr>
          <w:rFonts w:ascii="Arial" w:eastAsia="Arial" w:hAnsi="Arial"/>
          <w:sz w:val="11"/>
          <w:lang w:val="en-US"/>
        </w:rPr>
        <w:t xml:space="preserve">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gramStart"/>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DbYR</w:t>
      </w:r>
      <w:proofErr w:type="gramEnd"/>
      <w:r w:rsidRPr="00EE2ACE">
        <w:rPr>
          <w:rFonts w:ascii="Arial" w:eastAsia="Arial" w:hAnsi="Arial"/>
          <w:sz w:val="11"/>
          <w:lang w:val="en-US"/>
        </w:rPr>
        <w:t xml:space="preserve">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Non Conventional Carbon. For Conventional Carbon the initial tariff for the Not Shared component is multiplied by both, the total forecast generation </w:t>
      </w:r>
      <w:proofErr w:type="gramStart"/>
      <w:r w:rsidR="004D3E10" w:rsidRPr="004D3E10">
        <w:rPr>
          <w:rFonts w:ascii="Arial" w:hAnsi="Arial" w:cs="Arial"/>
        </w:rPr>
        <w:t>capacity</w:t>
      </w:r>
      <w:proofErr w:type="gramEnd"/>
      <w:r w:rsidR="004D3E10" w:rsidRPr="004D3E10">
        <w:rPr>
          <w:rFonts w:ascii="Arial" w:hAnsi="Arial" w:cs="Arial"/>
        </w:rPr>
        <w:t xml:space="preserve">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w:t>
      </w:r>
      <w:proofErr w:type="gramStart"/>
      <w:r>
        <w:rPr>
          <w:rFonts w:ascii="Arial" w:hAnsi="Arial" w:cs="Arial"/>
        </w:rPr>
        <w:t>capacity</w:t>
      </w:r>
      <w:proofErr w:type="gramEnd"/>
      <w:r>
        <w:rPr>
          <w:rFonts w:ascii="Arial" w:hAnsi="Arial" w:cs="Arial"/>
        </w:rPr>
        <w:t xml:space="preserve">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gramStart"/>
      <w:r w:rsidRPr="005758C3">
        <w:t>Non Conventional</w:t>
      </w:r>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 xml:space="preserve">All offshore chargeable generation is subject to an offshore substation tariff.  The offshore substation tariff shall be the sum of transformer, </w:t>
      </w:r>
      <w:proofErr w:type="gramStart"/>
      <w:r>
        <w:t>switchgear</w:t>
      </w:r>
      <w:proofErr w:type="gramEnd"/>
      <w:r>
        <w:t xml:space="preserve">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 xml:space="preserve">Each tariff component, expressed in £/kW, shall be the ratio of the Offshore Transmission Owner revenue (£) and rating associated with the transformers, </w:t>
      </w:r>
      <w:proofErr w:type="gramStart"/>
      <w:r>
        <w:t>switchgear</w:t>
      </w:r>
      <w:proofErr w:type="gramEnd"/>
      <w:r>
        <w:t xml:space="preserve">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proofErr w:type="gramStart"/>
      <w:r>
        <w:t>Where</w:t>
      </w:r>
      <w:proofErr w:type="gramEnd"/>
    </w:p>
    <w:p w14:paraId="362C6FFD" w14:textId="77777777"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a number of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w:t>
      </w:r>
      <w:proofErr w:type="gramStart"/>
      <w:r w:rsidRPr="00953325">
        <w:rPr>
          <w:rFonts w:ascii="Arial" w:hAnsi="Arial" w:cs="Arial"/>
          <w:sz w:val="22"/>
          <w:lang w:eastAsia="en-US"/>
        </w:rPr>
        <w:t>32  of</w:t>
      </w:r>
      <w:proofErr w:type="gramEnd"/>
      <w:r w:rsidRPr="00953325">
        <w:rPr>
          <w:rFonts w:ascii="Arial" w:hAnsi="Arial" w:cs="Arial"/>
          <w:sz w:val="22"/>
          <w:lang w:eastAsia="en-US"/>
        </w:rPr>
        <w:t xml:space="preserve">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 xml:space="preserve">Reconciliation Settlement </w:t>
      </w:r>
      <w:proofErr w:type="gramStart"/>
      <w:r w:rsidRPr="00CD5631">
        <w:rPr>
          <w:rFonts w:ascii="Arial" w:hAnsi="Arial" w:cs="Arial"/>
          <w:b/>
          <w:bCs/>
          <w:sz w:val="22"/>
          <w:szCs w:val="22"/>
          <w:lang w:eastAsia="en-US"/>
        </w:rPr>
        <w:t>Run</w:t>
      </w:r>
      <w:r w:rsidRPr="00CD5631">
        <w:rPr>
          <w:rFonts w:ascii="Arial" w:hAnsi="Arial" w:cs="Arial"/>
          <w:sz w:val="22"/>
          <w:szCs w:val="22"/>
          <w:lang w:eastAsia="en-US"/>
        </w:rPr>
        <w:t>)  with</w:t>
      </w:r>
      <w:proofErr w:type="gramEnd"/>
      <w:r w:rsidRPr="00CD5631">
        <w:rPr>
          <w:rFonts w:ascii="Arial" w:hAnsi="Arial" w:cs="Arial"/>
          <w:sz w:val="22"/>
          <w:szCs w:val="22"/>
          <w:lang w:eastAsia="en-US"/>
        </w:rPr>
        <w:t xml:space="preserve">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186" w:name="_Toc32201079"/>
      <w:bookmarkStart w:id="187" w:name="_Toc49661116"/>
      <w:bookmarkStart w:id="188" w:name="_Toc274049693"/>
      <w:r>
        <w:t>Final £/kW Tariff</w:t>
      </w:r>
      <w:bookmarkEnd w:id="186"/>
      <w:bookmarkEnd w:id="187"/>
      <w:bookmarkEnd w:id="188"/>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proofErr w:type="gramStart"/>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w:t>
      </w:r>
      <w:proofErr w:type="gramEnd"/>
      <w:r w:rsidR="00C62E57">
        <w:rPr>
          <w:rFonts w:ascii="Arial" w:hAnsi="Arial"/>
          <w:sz w:val="22"/>
        </w:rPr>
        <w:t xml:space="preserve">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 xml:space="preserve">the PS </w:t>
      </w:r>
      <w:proofErr w:type="gramStart"/>
      <w:r>
        <w:t>flag</w:t>
      </w:r>
      <w:proofErr w:type="gramEnd"/>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189" w:name="_Toc274049694"/>
      <w:r w:rsidRPr="007B2988">
        <w:t>Stability &amp; Predictability of TNUoS tariffs</w:t>
      </w:r>
      <w:bookmarkEnd w:id="189"/>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190" w:name="_Toc32201081"/>
      <w:bookmarkStart w:id="191"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14.15.142  shall</w:t>
      </w:r>
      <w:proofErr w:type="gramEnd"/>
      <w:r>
        <w:rPr>
          <w:rFonts w:ascii="Arial" w:hAnsi="Arial" w:cs="Arial"/>
          <w:sz w:val="22"/>
          <w:szCs w:val="22"/>
        </w:rPr>
        <w:t xml:space="preserve">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w:t>
      </w:r>
      <w:proofErr w:type="gramStart"/>
      <w:r>
        <w:rPr>
          <w:rFonts w:ascii="Arial" w:hAnsi="Arial" w:cs="Arial"/>
          <w:lang w:val="en-US"/>
        </w:rPr>
        <w:t>network</w:t>
      </w:r>
      <w:proofErr w:type="gramEnd"/>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 xml:space="preserve">For the purposes of 14.15.148.2 a material </w:t>
      </w:r>
      <w:proofErr w:type="gramStart"/>
      <w:r>
        <w:rPr>
          <w:rFonts w:ascii="Arial" w:hAnsi="Arial" w:cs="Arial"/>
          <w:lang w:val="en-US"/>
        </w:rPr>
        <w:t>change</w:t>
      </w:r>
      <w:proofErr w:type="gramEnd"/>
      <w:r>
        <w:rPr>
          <w:rFonts w:ascii="Arial" w:hAnsi="Arial" w:cs="Arial"/>
          <w:lang w:val="en-US"/>
        </w:rPr>
        <w:t xml:space="preserv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192"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192"/>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193"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193"/>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w:t>
      </w:r>
      <w:proofErr w:type="gramStart"/>
      <w:r w:rsidRPr="00E2715B">
        <w:rPr>
          <w:rFonts w:ascii="Arial" w:hAnsi="Arial" w:cs="Arial"/>
          <w:sz w:val="22"/>
          <w:szCs w:val="22"/>
        </w:rPr>
        <w:t>invalid</w:t>
      </w:r>
      <w:proofErr w:type="gramEnd"/>
      <w:r w:rsidRPr="00E2715B">
        <w:rPr>
          <w:rFonts w:ascii="Arial" w:hAnsi="Arial" w:cs="Arial"/>
          <w:sz w:val="22"/>
          <w:szCs w:val="22"/>
        </w:rPr>
        <w:t xml:space="preserve">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4" w:name="_Toc32201082"/>
      <w:bookmarkStart w:id="195" w:name="_Toc49661119"/>
      <w:bookmarkEnd w:id="190"/>
      <w:bookmarkEnd w:id="191"/>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6" w:name="_Ref506957800"/>
      <w:bookmarkStart w:id="197" w:name="_Toc32201083"/>
      <w:bookmarkStart w:id="198" w:name="_Toc49661120"/>
      <w:bookmarkStart w:id="199" w:name="_Toc98821478"/>
      <w:bookmarkStart w:id="200" w:name="_Toc111259845"/>
      <w:bookmarkStart w:id="201" w:name="_Toc111262532"/>
      <w:bookmarkStart w:id="202" w:name="_Toc274049695"/>
      <w:bookmarkEnd w:id="194"/>
      <w:bookmarkEnd w:id="195"/>
      <w:r w:rsidRPr="00D54761">
        <w:rPr>
          <w:bCs/>
          <w:color w:val="auto"/>
          <w:sz w:val="28"/>
          <w:szCs w:val="28"/>
        </w:rPr>
        <w:t>14.16 Derivation of the Transmission Network Use of System Energy Consumption Tariff</w:t>
      </w:r>
      <w:bookmarkEnd w:id="196"/>
      <w:bookmarkEnd w:id="197"/>
      <w:bookmarkEnd w:id="198"/>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199"/>
      <w:bookmarkEnd w:id="200"/>
      <w:bookmarkEnd w:id="201"/>
      <w:r w:rsidRPr="00D54761">
        <w:rPr>
          <w:bCs/>
          <w:color w:val="auto"/>
          <w:sz w:val="28"/>
          <w:szCs w:val="28"/>
        </w:rPr>
        <w:t>s</w:t>
      </w:r>
      <w:bookmarkEnd w:id="202"/>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proofErr w:type="gramStart"/>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proofErr w:type="gramStart"/>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03" w:name="_Toc274049696"/>
      <w:r>
        <w:t>Short Term Transmission Entry Capacity (STTEC) Tariff</w:t>
      </w:r>
      <w:bookmarkEnd w:id="203"/>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gramStart"/>
      <w:r w:rsidR="00B56030">
        <w:t>ET</w:t>
      </w:r>
      <w:r w:rsidR="00B56030" w:rsidRPr="00991119">
        <w:rPr>
          <w:vertAlign w:val="subscript"/>
        </w:rPr>
        <w:t>Gi</w:t>
      </w:r>
      <w:r w:rsidR="00B56030">
        <w:t xml:space="preserve">) </w:t>
      </w:r>
      <w:r>
        <w:t xml:space="preserve"> annual</w:t>
      </w:r>
      <w:proofErr w:type="gramEnd"/>
      <w:r>
        <w:t xml:space="preserve">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gramStart"/>
      <w:r>
        <w:rPr>
          <w:rFonts w:cs="Arial"/>
          <w:szCs w:val="22"/>
        </w:rPr>
        <w:t>i.e.</w:t>
      </w:r>
      <w:proofErr w:type="gramEnd"/>
      <w:r>
        <w:rPr>
          <w:rFonts w:cs="Arial"/>
          <w:szCs w:val="22"/>
        </w:rPr>
        <w:t xml:space="preserv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w:t>
      </w:r>
      <w:proofErr w:type="gramStart"/>
      <w:r w:rsidR="006661FE">
        <w:rPr>
          <w:rFonts w:ascii="Arial" w:hAnsi="Arial"/>
          <w:sz w:val="22"/>
        </w:rPr>
        <w:t xml:space="preserve">   (</w:t>
      </w:r>
      <w:proofErr w:type="gramEnd"/>
      <w:r w:rsidR="006661FE">
        <w:rPr>
          <w:rFonts w:ascii="Arial" w:hAnsi="Arial"/>
          <w:sz w:val="22"/>
        </w:rPr>
        <w:t>£/kW/period)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04" w:name="_Toc274049697"/>
      <w:r w:rsidRPr="00DC7159">
        <w:t>Limited Duration Transmission Entry Capacity (LDTEC) Tariffs</w:t>
      </w:r>
      <w:bookmarkEnd w:id="204"/>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gramStart"/>
      <w:r>
        <w:rPr>
          <w:rFonts w:cs="Arial"/>
          <w:szCs w:val="22"/>
        </w:rPr>
        <w:t>ie</w:t>
      </w:r>
      <w:proofErr w:type="gram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05"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06" w:name="_Toc32201085"/>
      <w:bookmarkStart w:id="207" w:name="_Toc49661123"/>
      <w:bookmarkStart w:id="208" w:name="_Toc274049698"/>
      <w:bookmarkEnd w:id="205"/>
      <w:r w:rsidRPr="00D54761">
        <w:rPr>
          <w:color w:val="auto"/>
          <w:sz w:val="28"/>
          <w:szCs w:val="28"/>
        </w:rPr>
        <w:t>14.17 Demand Charges</w:t>
      </w:r>
      <w:bookmarkEnd w:id="206"/>
      <w:bookmarkEnd w:id="207"/>
      <w:bookmarkEnd w:id="208"/>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09" w:name="_Toc32201086"/>
      <w:bookmarkStart w:id="210" w:name="_Toc49661124"/>
      <w:bookmarkStart w:id="211" w:name="_Toc274049699"/>
      <w:r>
        <w:t>Parties Liable for Demand Charges</w:t>
      </w:r>
      <w:bookmarkEnd w:id="209"/>
      <w:bookmarkEnd w:id="210"/>
      <w:bookmarkEnd w:id="211"/>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gram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gram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12" w:name="_Toc32201087"/>
      <w:bookmarkStart w:id="213" w:name="_Toc49661125"/>
      <w:bookmarkStart w:id="214" w:name="_Toc274049700"/>
      <w:r>
        <w:t xml:space="preserve">Basis of </w:t>
      </w:r>
      <w:r w:rsidR="00010EB2">
        <w:t>Demand Locational</w:t>
      </w:r>
      <w:r>
        <w:t xml:space="preserve"> Charges</w:t>
      </w:r>
      <w:bookmarkEnd w:id="212"/>
      <w:bookmarkEnd w:id="213"/>
      <w:bookmarkEnd w:id="214"/>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4FC61C86">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CC2FF3A">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JUrvlP4AQAA0g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15" w:name="_Toc49661126"/>
      <w:bookmarkStart w:id="216"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15"/>
      <w:bookmarkEnd w:id="216"/>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17" w:name="_Toc49661127"/>
      <w:bookmarkStart w:id="218" w:name="_Toc274049702"/>
      <w:r w:rsidRPr="004248A1">
        <w:rPr>
          <w:rFonts w:ascii="Arial" w:hAnsi="Arial" w:cs="Arial"/>
          <w:b/>
        </w:rPr>
        <w:t>Power Stations with a Bilateral Connection Agreement</w:t>
      </w:r>
      <w:bookmarkEnd w:id="217"/>
      <w:r w:rsidRPr="004248A1">
        <w:rPr>
          <w:rFonts w:ascii="Arial" w:hAnsi="Arial" w:cs="Arial"/>
          <w:b/>
        </w:rPr>
        <w:t xml:space="preserve"> and Licensable Generation with a Bilateral Embedded Generation Agreement</w:t>
      </w:r>
      <w:bookmarkEnd w:id="218"/>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19" w:name="_Toc49661128"/>
      <w:bookmarkStart w:id="220" w:name="_Toc274049703"/>
      <w:r w:rsidRPr="004248A1">
        <w:rPr>
          <w:rFonts w:ascii="Arial" w:hAnsi="Arial" w:cs="Arial"/>
          <w:b/>
        </w:rPr>
        <w:t>Exemptible Generation and Derogated Distribution Interconnectors with a Bilateral Embedded Generation Agreement</w:t>
      </w:r>
      <w:bookmarkEnd w:id="219"/>
      <w:bookmarkEnd w:id="220"/>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21" w:name="_Toc32201088"/>
      <w:bookmarkStart w:id="222" w:name="_Toc49661130"/>
    </w:p>
    <w:p w14:paraId="2145EB86" w14:textId="77777777" w:rsidR="006661FE" w:rsidRDefault="006661FE" w:rsidP="006661FE">
      <w:pPr>
        <w:pStyle w:val="Heading2"/>
      </w:pPr>
      <w:bookmarkStart w:id="223" w:name="_Toc274049704"/>
      <w:r>
        <w:t>Small Generators Tariffs</w:t>
      </w:r>
      <w:bookmarkEnd w:id="223"/>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24" w:name="_Toc274049705"/>
      <w:r>
        <w:t>The Triad</w:t>
      </w:r>
      <w:bookmarkEnd w:id="221"/>
      <w:bookmarkEnd w:id="222"/>
      <w:bookmarkEnd w:id="224"/>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25"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25"/>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226" w:name="_Toc497131269"/>
      <w:r w:rsidR="006661FE">
        <w:fldChar w:fldCharType="begin"/>
      </w:r>
      <w:r w:rsidR="006661FE">
        <w:instrText xml:space="preserve"> XE "Triad" </w:instrText>
      </w:r>
      <w:r w:rsidR="006661FE">
        <w:fldChar w:fldCharType="end"/>
      </w:r>
      <w:bookmarkEnd w:id="226"/>
      <w:r w:rsidR="006661FE">
        <w:fldChar w:fldCharType="begin"/>
      </w:r>
      <w:r w:rsidR="006661FE">
        <w:instrText xml:space="preserve"> XE "Trading Unit" </w:instrText>
      </w:r>
      <w:r w:rsidR="006661FE">
        <w:fldChar w:fldCharType="end"/>
      </w:r>
    </w:p>
    <w:bookmarkStart w:id="227"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27"/>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28" w:name="_Hlt497734631"/>
      <w:bookmarkEnd w:id="228"/>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 xml:space="preserve">User’s Demand </w:t>
      </w:r>
      <w:proofErr w:type="gramStart"/>
      <w:r>
        <w:rPr>
          <w:b/>
          <w:bCs/>
        </w:rPr>
        <w:t>Forecast</w:t>
      </w:r>
      <w:r w:rsidR="006D5F93">
        <w:rPr>
          <w:b/>
          <w:bCs/>
        </w:rPr>
        <w:t xml:space="preserve">  </w:t>
      </w:r>
      <w:r>
        <w:t>half</w:t>
      </w:r>
      <w:proofErr w:type="gramEnd"/>
      <w:r>
        <w:t xml:space="preserve">-hourly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w:t>
      </w:r>
      <w:proofErr w:type="gramStart"/>
      <w:r>
        <w:t>i.e.</w:t>
      </w:r>
      <w:proofErr w:type="gramEnd"/>
      <w:r>
        <w:t xml:space="preserv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w:t>
      </w:r>
      <w:proofErr w:type="gramStart"/>
      <w:r>
        <w:rPr>
          <w:rFonts w:ascii="Arial" w:hAnsi="Arial" w:cs="Arial"/>
        </w:rPr>
        <w:t>export</w:t>
      </w:r>
      <w:proofErr w:type="gramEnd"/>
      <w:r>
        <w:rPr>
          <w:rFonts w:ascii="Arial" w:hAnsi="Arial" w:cs="Arial"/>
        </w:rPr>
        <w:t xml:space="preserve">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w:t>
      </w:r>
      <w:proofErr w:type="gramStart"/>
      <w:r>
        <w:rPr>
          <w:rFonts w:ascii="Arial" w:hAnsi="Arial" w:cs="Arial"/>
        </w:rPr>
        <w:t>being in compliance with</w:t>
      </w:r>
      <w:proofErr w:type="gramEnd"/>
      <w:r>
        <w:rPr>
          <w:rFonts w:ascii="Arial" w:hAnsi="Arial" w:cs="Arial"/>
        </w:rPr>
        <w:t xml:space="preserve">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29" w:name="_Hlk35263653"/>
      <w:bookmarkStart w:id="230" w:name="_Hlk35263622"/>
      <w:r w:rsidRPr="00010EB2">
        <w:rPr>
          <w:rFonts w:ascii="Arial" w:hAnsi="Arial" w:cs="Arial"/>
          <w:b/>
        </w:rPr>
        <w:t>Initial Reconciliation Part 2 – Non-half-hourly metered demand</w:t>
      </w:r>
    </w:p>
    <w:bookmarkEnd w:id="229"/>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31" w:name="_Hlk35263694"/>
      <w:r w:rsidRPr="00010EB2">
        <w:rPr>
          <w:rFonts w:ascii="Arial" w:hAnsi="Arial" w:cs="Arial"/>
        </w:rPr>
        <w:t xml:space="preserve">non-half-hourly metered demand will be </w:t>
      </w:r>
      <w:bookmarkEnd w:id="231"/>
      <w:r w:rsidRPr="00010EB2">
        <w:rPr>
          <w:rFonts w:ascii="Arial" w:hAnsi="Arial" w:cs="Arial"/>
        </w:rPr>
        <w:t>determined using the latest available actual energy consumption data (kWh) for the period 16:00 hrs to 19:00 hrs inclusive (</w:t>
      </w:r>
      <w:proofErr w:type="gramStart"/>
      <w:r w:rsidRPr="00010EB2">
        <w:rPr>
          <w:rFonts w:ascii="Arial" w:hAnsi="Arial" w:cs="Arial"/>
        </w:rPr>
        <w:t>i.e.</w:t>
      </w:r>
      <w:proofErr w:type="gramEnd"/>
      <w:r w:rsidRPr="00010EB2">
        <w:rPr>
          <w:rFonts w:ascii="Arial" w:hAnsi="Arial" w:cs="Arial"/>
        </w:rPr>
        <w:t xml:space="preserv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30"/>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w:t>
      </w:r>
      <w:proofErr w:type="gramStart"/>
      <w:r w:rsidRPr="00010EB2">
        <w:rPr>
          <w:rFonts w:ascii="Arial" w:hAnsi="Arial" w:cs="Arial"/>
        </w:rPr>
        <w:t>exports</w:t>
      </w:r>
      <w:proofErr w:type="gramEnd"/>
      <w:r w:rsidRPr="00010EB2">
        <w:rPr>
          <w:rFonts w:ascii="Arial" w:hAnsi="Arial" w:cs="Arial"/>
        </w:rPr>
        <w:t xml:space="preserve">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5BB2387A"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 xml:space="preserve">The Ex-post Reconciliation amount for Demand Users will be calculated </w:t>
      </w:r>
      <w:proofErr w:type="gramStart"/>
      <w:r w:rsidRPr="00CD5631">
        <w:rPr>
          <w:rFonts w:ascii="Arial" w:hAnsi="Arial" w:cs="Arial"/>
          <w:u w:val="single"/>
        </w:rPr>
        <w:t>as :</w:t>
      </w:r>
      <w:proofErr w:type="gramEnd"/>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CapEC </w:t>
      </w:r>
      <w:proofErr w:type="gramStart"/>
      <w:r w:rsidRPr="00CD5631">
        <w:rPr>
          <w:rFonts w:ascii="Arial" w:hAnsi="Arial" w:cs="Arial"/>
          <w:szCs w:val="22"/>
        </w:rPr>
        <w:t>=  The</w:t>
      </w:r>
      <w:proofErr w:type="gramEnd"/>
      <w:r w:rsidRPr="00CD5631">
        <w:rPr>
          <w:rFonts w:ascii="Arial" w:hAnsi="Arial" w:cs="Arial"/>
          <w:szCs w:val="22"/>
        </w:rPr>
        <w:t xml:space="preserv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 xml:space="preserve">Financial </w:t>
      </w:r>
      <w:proofErr w:type="gramStart"/>
      <w:r w:rsidR="007D57C6" w:rsidRPr="00CD5631">
        <w:rPr>
          <w:rFonts w:ascii="Arial" w:hAnsi="Arial" w:cs="Arial"/>
          <w:b/>
        </w:rPr>
        <w:t>Year</w:t>
      </w:r>
      <w:r w:rsidRPr="00CD5631">
        <w:rPr>
          <w:rFonts w:ascii="Arial" w:hAnsi="Arial" w:cs="Arial"/>
          <w:b/>
        </w:rPr>
        <w:t xml:space="preserve"> </w:t>
      </w:r>
      <w:r w:rsidRPr="00CD5631">
        <w:rPr>
          <w:rFonts w:ascii="Arial" w:hAnsi="Arial" w:cs="Arial"/>
        </w:rPr>
        <w:t>,</w:t>
      </w:r>
      <w:proofErr w:type="gramEnd"/>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proofErr w:type="gramStart"/>
      <w:r w:rsidR="007D57C6">
        <w:rPr>
          <w:rFonts w:ascii="Arial" w:hAnsi="Arial" w:cs="Arial"/>
          <w:b/>
          <w:szCs w:val="22"/>
        </w:rPr>
        <w:t>Financial  Year</w:t>
      </w:r>
      <w:proofErr w:type="gramEnd"/>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ANHHC = Total actual annual non-half-hourly metered energy consumption (kWh) for the period 16:00 hrs to 19:00 hrs inclusive (</w:t>
      </w:r>
      <w:proofErr w:type="gramStart"/>
      <w:r w:rsidRPr="00CD5631">
        <w:rPr>
          <w:rFonts w:ascii="Arial" w:hAnsi="Arial" w:cs="Arial"/>
        </w:rPr>
        <w:t>i.e.</w:t>
      </w:r>
      <w:proofErr w:type="gramEnd"/>
      <w:r w:rsidRPr="00CD5631">
        <w:rPr>
          <w:rFonts w:ascii="Arial" w:hAnsi="Arial" w:cs="Arial"/>
        </w:rPr>
        <w:t xml:space="preserv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 xml:space="preserve">The recovery from Generator Users will </w:t>
      </w:r>
      <w:proofErr w:type="gramStart"/>
      <w:r w:rsidRPr="00CD5631">
        <w:rPr>
          <w:rFonts w:ascii="Arial" w:hAnsi="Arial" w:cs="Arial"/>
        </w:rPr>
        <w:t>be</w:t>
      </w:r>
      <w:proofErr w:type="gramEnd"/>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w:t>
      </w:r>
      <w:proofErr w:type="gramStart"/>
      <w:r w:rsidRPr="00CD5631">
        <w:rPr>
          <w:rFonts w:ascii="Arial" w:hAnsi="Arial" w:cs="Arial"/>
          <w:szCs w:val="22"/>
        </w:rPr>
        <w:t>=  Revenue</w:t>
      </w:r>
      <w:proofErr w:type="gramEnd"/>
      <w:r w:rsidRPr="00CD5631">
        <w:rPr>
          <w:rFonts w:ascii="Arial" w:hAnsi="Arial" w:cs="Arial"/>
          <w:szCs w:val="22"/>
        </w:rPr>
        <w:t xml:space="preserv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32"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requires Suppliers to move Profile Classes 5-8 to Measurement Class E - G (</w:t>
      </w:r>
      <w:proofErr w:type="gramStart"/>
      <w:r w:rsidRPr="007E2F78">
        <w:t>i.e.</w:t>
      </w:r>
      <w:proofErr w:type="gramEnd"/>
      <w:r w:rsidRPr="007E2F78">
        <w:t xml:space="preserv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w:t>
      </w:r>
      <w:proofErr w:type="gramStart"/>
      <w:r w:rsidR="00556B6D" w:rsidRPr="007E2F78">
        <w:t>i.e.</w:t>
      </w:r>
      <w:proofErr w:type="gramEnd"/>
      <w:r w:rsidR="00556B6D" w:rsidRPr="007E2F78">
        <w:t xml:space="preserv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w:t>
      </w:r>
      <w:proofErr w:type="gramStart"/>
      <w:r w:rsidRPr="007E2F78">
        <w:t>e.g.</w:t>
      </w:r>
      <w:proofErr w:type="gramEnd"/>
      <w:r w:rsidRPr="007E2F78">
        <w:t xml:space="preserve">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w:t>
      </w:r>
      <w:proofErr w:type="gramStart"/>
      <w:r w:rsidRPr="00A6129C">
        <w:rPr>
          <w:b/>
        </w:rPr>
        <w:t>E,F</w:t>
      </w:r>
      <w:proofErr w:type="gramEnd"/>
      <w:r w:rsidRPr="00A6129C">
        <w:rPr>
          <w:b/>
        </w:rPr>
        <w:t xml:space="preserve">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w:t>
      </w:r>
      <w:proofErr w:type="gramStart"/>
      <w:r w:rsidR="00800968" w:rsidRPr="00800968">
        <w:t>i.e.</w:t>
      </w:r>
      <w:proofErr w:type="gramEnd"/>
      <w:r w:rsidR="00800968" w:rsidRPr="00800968">
        <w:t xml:space="preserv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33" w:name="_Toc274049713"/>
      <w:r>
        <w:t>Further Information</w:t>
      </w:r>
      <w:bookmarkEnd w:id="233"/>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w:t>
      </w:r>
      <w:proofErr w:type="gramStart"/>
      <w:r>
        <w:rPr>
          <w:rFonts w:ascii="Arial" w:hAnsi="Arial" w:cs="Arial"/>
        </w:rPr>
        <w:t>export</w:t>
      </w:r>
      <w:proofErr w:type="gramEnd"/>
      <w:r>
        <w:rPr>
          <w:rFonts w:ascii="Arial" w:hAnsi="Arial" w:cs="Arial"/>
        </w:rPr>
        <w:t xml:space="preserve">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 xml:space="preserve">Transmission Demand Residual </w:t>
      </w:r>
      <w:proofErr w:type="gramStart"/>
      <w:r w:rsidR="00010EB2">
        <w:rPr>
          <w:b/>
          <w:bCs/>
        </w:rPr>
        <w:t>tariffs</w:t>
      </w:r>
      <w:r w:rsidR="00010EB2">
        <w:t xml:space="preserve">  for</w:t>
      </w:r>
      <w:proofErr w:type="gramEnd"/>
      <w:r w:rsidR="00010EB2">
        <w:t xml:space="preserve">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34" w:name="_Toc32201092"/>
      <w:bookmarkStart w:id="235" w:name="_Toc49661139"/>
      <w:bookmarkStart w:id="236" w:name="_Toc274049714"/>
      <w:bookmarkEnd w:id="232"/>
      <w:r w:rsidRPr="00FE40FB">
        <w:rPr>
          <w:color w:val="auto"/>
          <w:sz w:val="28"/>
          <w:szCs w:val="28"/>
        </w:rPr>
        <w:t>14.18 Generation charges</w:t>
      </w:r>
      <w:bookmarkEnd w:id="234"/>
      <w:bookmarkEnd w:id="235"/>
      <w:bookmarkEnd w:id="236"/>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37" w:name="_Toc32201093"/>
      <w:bookmarkStart w:id="238" w:name="_Toc49661140"/>
      <w:bookmarkStart w:id="239" w:name="_Toc274049715"/>
      <w:r>
        <w:t>Parties Liable for Generation Charges</w:t>
      </w:r>
      <w:bookmarkEnd w:id="237"/>
      <w:bookmarkEnd w:id="238"/>
      <w:bookmarkEnd w:id="239"/>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40" w:name="_Toc274049716"/>
      <w:bookmarkStart w:id="241" w:name="_Toc32201094"/>
      <w:bookmarkStart w:id="242" w:name="_Toc49661141"/>
      <w:r>
        <w:t>Structure of Generation Charges</w:t>
      </w:r>
      <w:bookmarkEnd w:id="240"/>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proofErr w:type="gramStart"/>
      <w:r w:rsidR="000F13DA">
        <w:t xml:space="preserve">results </w:t>
      </w:r>
      <w:r w:rsidR="00C14B15" w:rsidRPr="00C14B15">
        <w:t xml:space="preserve"> in</w:t>
      </w:r>
      <w:proofErr w:type="gramEnd"/>
      <w:r w:rsidR="00C14B15" w:rsidRPr="00C14B15">
        <w:t xml:space="preserve">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000000">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000000">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000000">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 xml:space="preserve">YRNS </w:t>
      </w:r>
      <w:proofErr w:type="gramStart"/>
      <w:r w:rsidRPr="000B6C0D">
        <w:t>Tariff  =</w:t>
      </w:r>
      <w:proofErr w:type="gramEnd"/>
      <w:r w:rsidRPr="000B6C0D">
        <w:t xml:space="preserve"> Wider Year Round Not-Shared Tariff</w:t>
      </w:r>
    </w:p>
    <w:p w14:paraId="3B4FA0FD" w14:textId="77777777" w:rsidR="00674102" w:rsidRDefault="00674102" w:rsidP="00674102">
      <w:pPr>
        <w:pStyle w:val="1"/>
        <w:ind w:left="1627"/>
        <w:jc w:val="both"/>
      </w:pPr>
      <w:r w:rsidRPr="000B6C0D">
        <w:t xml:space="preserve">YRS Tariff = Wider </w:t>
      </w:r>
      <w:proofErr w:type="gramStart"/>
      <w:r w:rsidRPr="000B6C0D">
        <w:t>Year Round</w:t>
      </w:r>
      <w:proofErr w:type="gramEnd"/>
      <w:r w:rsidRPr="000B6C0D">
        <w:t xml:space="preserve">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43" w:name="_Toc274049717"/>
      <w:r>
        <w:t>Basis of Wider Generation Charges</w:t>
      </w:r>
      <w:bookmarkEnd w:id="241"/>
      <w:bookmarkEnd w:id="242"/>
      <w:bookmarkEnd w:id="243"/>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44" w:name="_Toc274049718"/>
      <w:r w:rsidRPr="00887323">
        <w:rPr>
          <w:rFonts w:ascii="Arial" w:hAnsi="Arial" w:cs="Arial"/>
          <w:b/>
        </w:rPr>
        <w:t>Generation with positive wider tariffs</w:t>
      </w:r>
      <w:bookmarkEnd w:id="244"/>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w:t>
      </w:r>
      <w:proofErr w:type="gramStart"/>
      <w:r>
        <w:t>e.g.</w:t>
      </w:r>
      <w:proofErr w:type="gramEnd"/>
      <w:r>
        <w:t xml:space="preserve">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45" w:name="_Ref272935596"/>
      <w:r>
        <w:t>The short-term chargeable capacity for Power Stations situated with positive generation tariffs is any approved STTEC or LDTEC applicable to that Power Station during a valid STTEC Period or LDTEC Period, as appropriate.</w:t>
      </w:r>
      <w:bookmarkEnd w:id="245"/>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 xml:space="preserve">he </w:t>
      </w:r>
      <w:proofErr w:type="gramStart"/>
      <w:r w:rsidRPr="0074131D">
        <w:rPr>
          <w:rFonts w:cs="Arial"/>
          <w:szCs w:val="22"/>
        </w:rPr>
        <w:t>short term</w:t>
      </w:r>
      <w:proofErr w:type="gramEnd"/>
      <w:r w:rsidRPr="0074131D">
        <w:rPr>
          <w:rFonts w:cs="Arial"/>
          <w:szCs w:val="22"/>
        </w:rPr>
        <w:t xml:space="preserve">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48" w:name="_Toc49661143"/>
      <w:bookmarkStart w:id="249" w:name="_Toc274049719"/>
      <w:r w:rsidRPr="004248A1">
        <w:rPr>
          <w:rFonts w:ascii="Arial" w:hAnsi="Arial" w:cs="Arial"/>
          <w:b/>
        </w:rPr>
        <w:t xml:space="preserve">Generation with negative wider </w:t>
      </w:r>
      <w:bookmarkEnd w:id="248"/>
      <w:r w:rsidRPr="004248A1">
        <w:rPr>
          <w:rFonts w:ascii="Arial" w:hAnsi="Arial" w:cs="Arial"/>
          <w:b/>
        </w:rPr>
        <w:t>tariffs</w:t>
      </w:r>
      <w:bookmarkEnd w:id="249"/>
    </w:p>
    <w:p w14:paraId="5B84D42C" w14:textId="77777777" w:rsidR="006661FE" w:rsidRDefault="006661FE" w:rsidP="007D27B2">
      <w:pPr>
        <w:pStyle w:val="1"/>
        <w:numPr>
          <w:ilvl w:val="0"/>
          <w:numId w:val="73"/>
        </w:numPr>
        <w:jc w:val="both"/>
      </w:pPr>
      <w:bookmarkStart w:id="250"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w:t>
      </w:r>
      <w:proofErr w:type="gramStart"/>
      <w:r>
        <w:t>i.e.</w:t>
      </w:r>
      <w:proofErr w:type="gramEnd"/>
      <w:r>
        <w:t xml:space="preserv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w:t>
      </w:r>
      <w:proofErr w:type="gramStart"/>
      <w:r>
        <w:t>e.g.</w:t>
      </w:r>
      <w:proofErr w:type="gramEnd"/>
      <w:r>
        <w:t xml:space="preserve">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51"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51"/>
    </w:p>
    <w:bookmarkEnd w:id="250"/>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52" w:name="_Toc274049720"/>
      <w:r>
        <w:t>Basis of Local Generation Charges</w:t>
      </w:r>
      <w:bookmarkEnd w:id="252"/>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53" w:name="_Toc497131273"/>
      <w:bookmarkStart w:id="254" w:name="_Toc32201095"/>
      <w:bookmarkStart w:id="255" w:name="_Toc49661145"/>
      <w:bookmarkStart w:id="256" w:name="_Toc274049722"/>
      <w:bookmarkStart w:id="257" w:name="_Hlt497625183"/>
      <w:r>
        <w:t>Monthly Charges</w:t>
      </w:r>
      <w:bookmarkEnd w:id="253"/>
      <w:bookmarkEnd w:id="254"/>
      <w:bookmarkEnd w:id="255"/>
      <w:bookmarkEnd w:id="256"/>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58" w:name="_Hlt532284319"/>
      <w:bookmarkStart w:id="259" w:name="_Ref272933161"/>
      <w:bookmarkEnd w:id="258"/>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59"/>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60" w:name="_Toc274049723"/>
      <w:r>
        <w:t>Ad hoc Charges</w:t>
      </w:r>
      <w:bookmarkEnd w:id="260"/>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proofErr w:type="gramStart"/>
      <w:r>
        <w:rPr>
          <w:rFonts w:cs="Arial"/>
          <w:szCs w:val="22"/>
        </w:rPr>
        <w:t>short term</w:t>
      </w:r>
      <w:proofErr w:type="gramEnd"/>
      <w:r>
        <w:rPr>
          <w:rFonts w:cs="Arial"/>
          <w:szCs w:val="22"/>
        </w:rPr>
        <w:t xml:space="preserve">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proofErr w:type="gramStart"/>
      <w:r>
        <w:rPr>
          <w:rFonts w:cs="Arial"/>
          <w:szCs w:val="22"/>
        </w:rPr>
        <w:t>short term</w:t>
      </w:r>
      <w:proofErr w:type="gramEnd"/>
      <w:r>
        <w:rPr>
          <w:rFonts w:cs="Arial"/>
          <w:szCs w:val="22"/>
        </w:rPr>
        <w:t xml:space="preserve">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 xml:space="preserve">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w:t>
      </w:r>
      <w:proofErr w:type="gramStart"/>
      <w:r>
        <w:rPr>
          <w:rFonts w:ascii="Arial" w:hAnsi="Arial" w:cs="Arial"/>
          <w:sz w:val="22"/>
          <w:szCs w:val="22"/>
        </w:rPr>
        <w:t>short term</w:t>
      </w:r>
      <w:proofErr w:type="gramEnd"/>
      <w:r>
        <w:rPr>
          <w:rFonts w:ascii="Arial" w:hAnsi="Arial" w:cs="Arial"/>
          <w:sz w:val="22"/>
          <w:szCs w:val="22"/>
        </w:rPr>
        <w:t xml:space="preserve">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 xml:space="preserve">17 weeks at the 100MW </w:t>
            </w:r>
            <w:proofErr w:type="gramStart"/>
            <w:r w:rsidRPr="002A1B08">
              <w:rPr>
                <w:rFonts w:ascii="Arial" w:hAnsi="Arial" w:cs="Arial"/>
                <w:sz w:val="22"/>
                <w:szCs w:val="22"/>
              </w:rPr>
              <w:t>increment</w:t>
            </w:r>
            <w:proofErr w:type="gramEnd"/>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 xml:space="preserve">19 weeks at the 100MW </w:t>
            </w:r>
            <w:proofErr w:type="gramStart"/>
            <w:r w:rsidRPr="002A1B08">
              <w:rPr>
                <w:rFonts w:ascii="Arial" w:hAnsi="Arial" w:cs="Arial"/>
                <w:sz w:val="22"/>
                <w:szCs w:val="22"/>
              </w:rPr>
              <w:t>increment</w:t>
            </w:r>
            <w:proofErr w:type="gramEnd"/>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61" w:name="_Toc274049724"/>
      <w:r w:rsidRPr="00FE2E3E">
        <w:t>Embedded Transmission Use of System Charges “ETUoS”</w:t>
      </w:r>
      <w:bookmarkEnd w:id="261"/>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62"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262"/>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 xml:space="preserve">generation connected to the offshore </w:t>
      </w:r>
      <w:proofErr w:type="gramStart"/>
      <w:r w:rsidRPr="00234981">
        <w:rPr>
          <w:u w:val="single"/>
        </w:rPr>
        <w:t>substation</w:t>
      </w:r>
      <w:proofErr w:type="gramEnd"/>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 xml:space="preserve">generation connected to the offshore </w:t>
      </w:r>
      <w:proofErr w:type="gramStart"/>
      <w:r w:rsidRPr="00234981">
        <w:rPr>
          <w:u w:val="single"/>
        </w:rPr>
        <w:t>substation</w:t>
      </w:r>
      <w:proofErr w:type="gramEnd"/>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263" w:name="_Hlk155617635"/>
      <w:r w:rsidR="00CC06E2" w:rsidRPr="00CD5631">
        <w:rPr>
          <w:u w:val="single"/>
          <w:vertAlign w:val="subscript"/>
        </w:rPr>
        <w:t>DNO</w:t>
      </w:r>
      <w:bookmarkEnd w:id="263"/>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64" w:name="_Toc32201096"/>
      <w:bookmarkStart w:id="265" w:name="_Toc49661146"/>
      <w:bookmarkStart w:id="266" w:name="_Toc274049725"/>
      <w:r>
        <w:t>Reconciliation of Generation Charges</w:t>
      </w:r>
      <w:bookmarkEnd w:id="264"/>
      <w:bookmarkEnd w:id="265"/>
      <w:bookmarkEnd w:id="266"/>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477A40F"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648E3">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67" w:name="_Toc32201097"/>
      <w:bookmarkStart w:id="268" w:name="_Toc49661147"/>
      <w:bookmarkStart w:id="269" w:name="_Toc274049726"/>
      <w:bookmarkEnd w:id="257"/>
      <w:r>
        <w:t>Further Information</w:t>
      </w:r>
      <w:bookmarkEnd w:id="267"/>
      <w:bookmarkEnd w:id="268"/>
      <w:bookmarkEnd w:id="269"/>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70" w:name="_Toc32201098"/>
      <w:r>
        <w:br w:type="page"/>
      </w:r>
      <w:bookmarkStart w:id="271" w:name="_Toc49661148"/>
      <w:bookmarkStart w:id="272" w:name="_Toc274049727"/>
      <w:r w:rsidRPr="00FE40FB">
        <w:rPr>
          <w:color w:val="auto"/>
          <w:sz w:val="28"/>
          <w:szCs w:val="28"/>
        </w:rPr>
        <w:t>14.19 Data Requirements</w:t>
      </w:r>
      <w:bookmarkEnd w:id="270"/>
      <w:bookmarkEnd w:id="271"/>
      <w:bookmarkEnd w:id="272"/>
    </w:p>
    <w:p w14:paraId="1B1F56AD" w14:textId="77777777" w:rsidR="006661FE" w:rsidRDefault="006661FE" w:rsidP="006661FE">
      <w:pPr>
        <w:pStyle w:val="Heading2"/>
      </w:pPr>
    </w:p>
    <w:p w14:paraId="1C4CFCE6" w14:textId="77777777" w:rsidR="006661FE" w:rsidRDefault="006661FE" w:rsidP="006661FE">
      <w:pPr>
        <w:pStyle w:val="Heading2"/>
      </w:pPr>
      <w:bookmarkStart w:id="273" w:name="_Toc32201099"/>
      <w:bookmarkStart w:id="274" w:name="_Toc49661149"/>
      <w:bookmarkStart w:id="275" w:name="_Toc274049728"/>
      <w:r>
        <w:t>Data Required for Charge Setting</w:t>
      </w:r>
      <w:bookmarkEnd w:id="273"/>
      <w:bookmarkEnd w:id="274"/>
      <w:bookmarkEnd w:id="275"/>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Users who are owners or operators of a User System (</w:t>
      </w:r>
      <w:proofErr w:type="gramStart"/>
      <w:r>
        <w:t>e.g.</w:t>
      </w:r>
      <w:proofErr w:type="gramEnd"/>
      <w:r>
        <w:t xml:space="preserve">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76" w:name="_Toc32201100"/>
      <w:bookmarkStart w:id="277" w:name="_Toc49661150"/>
      <w:bookmarkStart w:id="278" w:name="_Toc274049729"/>
      <w:r>
        <w:t>Data Required for Calculating Users’ Charges</w:t>
      </w:r>
      <w:bookmarkEnd w:id="276"/>
      <w:bookmarkEnd w:id="277"/>
      <w:bookmarkEnd w:id="278"/>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279" w:name="_Toc32201101"/>
      <w:r>
        <w:br w:type="page"/>
      </w:r>
      <w:bookmarkStart w:id="280" w:name="_Toc49661151"/>
      <w:bookmarkStart w:id="281" w:name="_Toc274049730"/>
      <w:r w:rsidRPr="00FE40FB">
        <w:rPr>
          <w:color w:val="auto"/>
          <w:sz w:val="28"/>
          <w:szCs w:val="28"/>
        </w:rPr>
        <w:t>14.20 Applications</w:t>
      </w:r>
      <w:bookmarkEnd w:id="279"/>
      <w:bookmarkEnd w:id="280"/>
      <w:bookmarkEnd w:id="281"/>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282" w:name="_Ref531603538"/>
      <w:bookmarkStart w:id="283" w:name="_Toc32201102"/>
      <w:r>
        <w:br w:type="page"/>
      </w:r>
      <w:bookmarkStart w:id="284" w:name="_Toc49661152"/>
      <w:bookmarkStart w:id="285" w:name="_Toc274049731"/>
      <w:bookmarkEnd w:id="282"/>
      <w:bookmarkEnd w:id="283"/>
      <w:r w:rsidRPr="00FE40FB">
        <w:rPr>
          <w:color w:val="auto"/>
        </w:rPr>
        <w:t xml:space="preserve">14.21 </w:t>
      </w:r>
      <w:r w:rsidRPr="00FE40FB">
        <w:rPr>
          <w:color w:val="auto"/>
          <w:sz w:val="28"/>
          <w:szCs w:val="28"/>
        </w:rPr>
        <w:t>Transport Model Example</w:t>
      </w:r>
      <w:bookmarkEnd w:id="284"/>
      <w:bookmarkEnd w:id="285"/>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5" ShapeID="_x0000_s2055" DrawAspect="Content" ObjectID="_1779694920" r:id="rId83"/>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9FA827"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909557"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F7BC6F"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 xml:space="preserve">Denotes </w:t>
      </w:r>
      <w:proofErr w:type="gramStart"/>
      <w:r w:rsidR="006661FE" w:rsidRPr="00887323">
        <w:rPr>
          <w:rFonts w:ascii="Arial" w:hAnsi="Arial" w:cs="Arial"/>
          <w:sz w:val="22"/>
        </w:rPr>
        <w:t>cable</w:t>
      </w:r>
      <w:proofErr w:type="gramEnd"/>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w:t>
      </w:r>
      <w:proofErr w:type="gramStart"/>
      <w:r>
        <w:rPr>
          <w:rFonts w:ascii="Arial" w:hAnsi="Arial" w:cs="Arial"/>
          <w:sz w:val="22"/>
        </w:rPr>
        <w:t xml:space="preserve">Round </w:t>
      </w:r>
      <w:r w:rsidR="006661FE" w:rsidRPr="004248A1">
        <w:rPr>
          <w:rFonts w:ascii="Arial" w:hAnsi="Arial" w:cs="Arial"/>
          <w:sz w:val="22"/>
        </w:rPr>
        <w:t xml:space="preserve"> generation</w:t>
      </w:r>
      <w:proofErr w:type="gramEnd"/>
      <w:r w:rsidR="006661FE" w:rsidRPr="004248A1">
        <w:rPr>
          <w:rFonts w:ascii="Arial" w:hAnsi="Arial" w:cs="Arial"/>
          <w:sz w:val="22"/>
        </w:rPr>
        <w:t xml:space="preserve">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 xml:space="preserve">This gives the following balanced </w:t>
      </w:r>
      <w:proofErr w:type="gramStart"/>
      <w:r w:rsidRPr="004248A1">
        <w:rPr>
          <w:rFonts w:ascii="Arial" w:hAnsi="Arial" w:cs="Arial"/>
          <w:sz w:val="22"/>
        </w:rPr>
        <w:t>system</w:t>
      </w:r>
      <w:r w:rsidR="00BE1EF5" w:rsidRPr="00BE1EF5">
        <w:rPr>
          <w:rFonts w:ascii="Arial" w:hAnsi="Arial" w:cs="Arial"/>
        </w:rPr>
        <w:t xml:space="preserve"> </w:t>
      </w:r>
      <w:r w:rsidR="00BE1EF5">
        <w:rPr>
          <w:rFonts w:ascii="Arial" w:hAnsi="Arial" w:cs="Arial"/>
          <w:sz w:val="22"/>
        </w:rPr>
        <w:t>,</w:t>
      </w:r>
      <w:proofErr w:type="gramEnd"/>
      <w:r w:rsidR="00BE1EF5">
        <w:rPr>
          <w:rFonts w:ascii="Arial" w:hAnsi="Arial" w:cs="Arial"/>
          <w:sz w:val="22"/>
        </w:rPr>
        <w:t xml:space="preserve">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5" ShapeID="_x0000_s2056" DrawAspect="Content" ObjectID="_1779694921"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6" ShapeID="_x0000_s2433" DrawAspect="Content" ObjectID="_1779694922"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r>
      <w:proofErr w:type="gramStart"/>
      <w:r>
        <w:rPr>
          <w:rFonts w:ascii="Arial" w:hAnsi="Arial"/>
          <w:sz w:val="22"/>
        </w:rPr>
        <w:t>=  50</w:t>
      </w:r>
      <w:proofErr w:type="gramEnd"/>
      <w:r>
        <w:rPr>
          <w:rFonts w:ascii="Arial" w:hAnsi="Arial"/>
          <w:sz w:val="22"/>
        </w:rPr>
        <w:t>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6" ShapeID="_x0000_s2435" DrawAspect="Content" ObjectID="_1779694923"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object w:dxaOrig="1440" w:dyaOrig="1440" w14:anchorId="73D3A4BA">
          <v:shape id="_x0000_s2436" type="#_x0000_t75" style="position:absolute;margin-left:-22pt;margin-top:23.3pt;width:498.35pt;height:221.3pt;z-index:251658269">
            <v:imagedata r:id="rId90" o:title=""/>
            <w10:wrap type="topAndBottom"/>
          </v:shape>
          <o:OLEObject Type="Embed" ProgID="Visio.Drawing.6" ShapeID="_x0000_s2436" DrawAspect="Content" ObjectID="_1779694924"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r>
      <w:proofErr w:type="gramStart"/>
      <w:r>
        <w:rPr>
          <w:rFonts w:ascii="Arial" w:hAnsi="Arial"/>
          <w:sz w:val="22"/>
        </w:rPr>
        <w:t xml:space="preserve">= </w:t>
      </w:r>
      <w:r w:rsidR="002412ED">
        <w:rPr>
          <w:rFonts w:ascii="Arial" w:hAnsi="Arial"/>
          <w:sz w:val="22"/>
        </w:rPr>
        <w:t xml:space="preserve"> 262</w:t>
      </w:r>
      <w:proofErr w:type="gramEnd"/>
      <w:r w:rsidR="002412ED">
        <w:rPr>
          <w:rFonts w:ascii="Arial" w:hAnsi="Arial"/>
          <w:sz w:val="22"/>
        </w:rPr>
        <w:t>.5MW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6" ShapeID="_x0000_s2437" DrawAspect="Content" ObjectID="_1779694925"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proofErr w:type="gramStart"/>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w:t>
      </w:r>
      <w:proofErr w:type="gramEnd"/>
      <w:r>
        <w:rPr>
          <w:rFonts w:ascii="Arial" w:hAnsi="Arial"/>
          <w:sz w:val="22"/>
        </w:rPr>
        <w:t>)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w:t>
      </w:r>
      <w:proofErr w:type="gramStart"/>
      <w:r>
        <w:rPr>
          <w:rFonts w:ascii="Arial" w:hAnsi="Arial" w:cs="Arial"/>
          <w:i w:val="0"/>
        </w:rPr>
        <w:t>10  =</w:t>
      </w:r>
      <w:proofErr w:type="gramEnd"/>
      <w:r>
        <w:rPr>
          <w:rFonts w:ascii="Arial" w:hAnsi="Arial" w:cs="Arial"/>
          <w:i w:val="0"/>
        </w:rPr>
        <w:t xml:space="preserve">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 xml:space="preserve">and </w:t>
      </w:r>
      <w:proofErr w:type="gramStart"/>
      <w:r w:rsidR="002412ED">
        <w:rPr>
          <w:rFonts w:ascii="Arial" w:hAnsi="Arial" w:cs="Arial"/>
          <w:i w:val="0"/>
        </w:rPr>
        <w:t>Year Round</w:t>
      </w:r>
      <w:proofErr w:type="gramEnd"/>
      <w:r w:rsidR="002412ED">
        <w:rPr>
          <w:rFonts w:ascii="Arial" w:hAnsi="Arial" w:cs="Arial"/>
          <w:i w:val="0"/>
        </w:rPr>
        <w:t xml:space="preserve"> MWkm cost (noting that each circuit is only in one background)</w:t>
      </w:r>
      <w:r w:rsidRPr="00E010AE">
        <w:rPr>
          <w:rFonts w:ascii="Arial" w:hAnsi="Arial" w:cs="Arial"/>
          <w:i w:val="0"/>
        </w:rPr>
        <w:t xml:space="preserve">.  The </w:t>
      </w:r>
      <w:proofErr w:type="gramStart"/>
      <w:r w:rsidRPr="00E010AE">
        <w:rPr>
          <w:rFonts w:ascii="Arial" w:hAnsi="Arial" w:cs="Arial"/>
          <w:i w:val="0"/>
        </w:rPr>
        <w:t>difference  from</w:t>
      </w:r>
      <w:proofErr w:type="gramEnd"/>
      <w:r w:rsidRPr="00E010AE">
        <w:rPr>
          <w:rFonts w:ascii="Arial" w:hAnsi="Arial" w:cs="Arial"/>
          <w:i w:val="0"/>
        </w:rPr>
        <w:t xml:space="preserve">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Year Round)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4633F5"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w:t>
      </w:r>
      <w:proofErr w:type="gramStart"/>
      <w:r w:rsidR="00A260E8">
        <w:rPr>
          <w:rFonts w:ascii="Arial" w:hAnsi="Arial"/>
          <w:sz w:val="22"/>
        </w:rPr>
        <w:t>Year Round</w:t>
      </w:r>
      <w:proofErr w:type="gramEnd"/>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1F884887"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286" w:name="_Toc32201103"/>
      <w:r>
        <w:br w:type="page"/>
      </w:r>
      <w:bookmarkStart w:id="287" w:name="_Toc49661153"/>
      <w:bookmarkStart w:id="288" w:name="_Toc274049732"/>
      <w:r w:rsidR="00CD2194" w:rsidRPr="00C5521A">
        <w:rPr>
          <w:color w:val="auto"/>
        </w:rPr>
        <w:t xml:space="preserve">14.22 Illustrative Calculation of Boundary Sharing Factors (BSFs) and Shared / Not-Shared incremental </w:t>
      </w:r>
      <w:proofErr w:type="gramStart"/>
      <w:r w:rsidR="00CD2194" w:rsidRPr="00C5521A">
        <w:rPr>
          <w:color w:val="auto"/>
        </w:rPr>
        <w:t>km</w:t>
      </w:r>
      <w:proofErr w:type="gramEnd"/>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w:t>
      </w:r>
      <w:proofErr w:type="gramStart"/>
      <w:r w:rsidRPr="000B6C0D">
        <w:rPr>
          <w:rFonts w:ascii="Arial" w:hAnsi="Arial" w:cs="Arial"/>
          <w:lang w:eastAsia="en-US"/>
        </w:rPr>
        <w:t>/  not</w:t>
      </w:r>
      <w:proofErr w:type="gramEnd"/>
      <w:r w:rsidRPr="000B6C0D">
        <w:rPr>
          <w:rFonts w:ascii="Arial" w:hAnsi="Arial" w:cs="Arial"/>
          <w:lang w:eastAsia="en-US"/>
        </w:rPr>
        <w: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 For Boundary AB (where 50MW of the generation is Low Carbon (LC) and 0MW of the generation is Carbon (C) and Year Round boundary marginal km = 100km</w:t>
      </w:r>
      <w:proofErr w:type="gramStart"/>
      <w:r w:rsidRPr="000B6C0D">
        <w:rPr>
          <w:rFonts w:ascii="Arial" w:hAnsi="Arial" w:cs="Arial"/>
          <w:sz w:val="22"/>
          <w:szCs w:val="22"/>
          <w:lang w:eastAsia="en-US"/>
        </w:rPr>
        <w:t>)  -</w:t>
      </w:r>
      <w:proofErr w:type="gramEnd"/>
      <w:r w:rsidRPr="000B6C0D">
        <w:rPr>
          <w:rFonts w:ascii="Arial" w:hAnsi="Arial" w:cs="Arial"/>
          <w:sz w:val="22"/>
          <w:szCs w:val="22"/>
          <w:lang w:eastAsia="en-US"/>
        </w:rPr>
        <w:t xml:space="preserve">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Year Round Not-Shared marginal km = (100 – </w:t>
      </w:r>
      <w:proofErr w:type="gramStart"/>
      <w:r w:rsidRPr="000B6C0D">
        <w:rPr>
          <w:rFonts w:ascii="Arial" w:hAnsi="Arial" w:cs="Arial"/>
          <w:sz w:val="22"/>
          <w:szCs w:val="22"/>
          <w:lang w:eastAsia="en-US"/>
        </w:rPr>
        <w:t>0)km</w:t>
      </w:r>
      <w:proofErr w:type="gramEnd"/>
      <w:r w:rsidRPr="000B6C0D">
        <w:rPr>
          <w:rFonts w:ascii="Arial" w:hAnsi="Arial" w:cs="Arial"/>
          <w:sz w:val="22"/>
          <w:szCs w:val="22"/>
          <w:lang w:eastAsia="en-US"/>
        </w:rPr>
        <w:t xml:space="preserve">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(200 – </w:t>
      </w:r>
      <w:proofErr w:type="gramStart"/>
      <w:r w:rsidRPr="000B6C0D">
        <w:rPr>
          <w:rFonts w:ascii="Arial" w:hAnsi="Arial" w:cs="Arial"/>
          <w:sz w:val="22"/>
          <w:szCs w:val="22"/>
        </w:rPr>
        <w:t>111)km</w:t>
      </w:r>
      <w:proofErr w:type="gramEnd"/>
      <w:r w:rsidRPr="000B6C0D">
        <w:rPr>
          <w:rFonts w:ascii="Arial" w:hAnsi="Arial" w:cs="Arial"/>
          <w:sz w:val="22"/>
          <w:szCs w:val="22"/>
        </w:rPr>
        <w:t xml:space="preserve">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(50 – </w:t>
      </w:r>
      <w:proofErr w:type="gramStart"/>
      <w:r w:rsidRPr="000B6C0D">
        <w:rPr>
          <w:rFonts w:ascii="Arial" w:hAnsi="Arial" w:cs="Arial"/>
          <w:sz w:val="22"/>
          <w:szCs w:val="22"/>
        </w:rPr>
        <w:t>40.5)km</w:t>
      </w:r>
      <w:proofErr w:type="gramEnd"/>
      <w:r w:rsidRPr="000B6C0D">
        <w:rPr>
          <w:rFonts w:ascii="Arial" w:hAnsi="Arial" w:cs="Arial"/>
          <w:sz w:val="22"/>
          <w:szCs w:val="22"/>
        </w:rPr>
        <w:t xml:space="preserve">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 xml:space="preserve">Year Round Not-Shared marginal km = (100 – </w:t>
      </w:r>
      <w:proofErr w:type="gramStart"/>
      <w:r w:rsidRPr="000B6C0D">
        <w:rPr>
          <w:rFonts w:ascii="Arial" w:hAnsi="Arial" w:cs="Arial"/>
          <w:sz w:val="22"/>
          <w:szCs w:val="22"/>
        </w:rPr>
        <w:t>100)km</w:t>
      </w:r>
      <w:proofErr w:type="gramEnd"/>
      <w:r w:rsidRPr="000B6C0D">
        <w:rPr>
          <w:rFonts w:ascii="Arial" w:hAnsi="Arial" w:cs="Arial"/>
          <w:sz w:val="22"/>
          <w:szCs w:val="22"/>
        </w:rPr>
        <w:t xml:space="preserve">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zonal MWkm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zonal MWkm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286"/>
      <w:bookmarkEnd w:id="287"/>
      <w:bookmarkEnd w:id="288"/>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 xml:space="preserve">In order to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 xml:space="preserve">Gen Weighted Wider Nodal </w:t>
            </w:r>
            <w:proofErr w:type="gramStart"/>
            <w:r>
              <w:rPr>
                <w:rFonts w:ascii="Arial" w:hAnsi="Arial"/>
                <w:color w:val="000000"/>
                <w:sz w:val="22"/>
              </w:rPr>
              <w:t>Marginal  km</w:t>
            </w:r>
            <w:proofErr w:type="gramEnd"/>
            <w:r>
              <w:rPr>
                <w:rFonts w:ascii="Arial" w:hAnsi="Arial"/>
                <w:color w:val="000000"/>
                <w:sz w:val="22"/>
              </w:rPr>
              <w:t xml:space="preserve">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346A41"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&#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r3E68MwCAADYBwAADgAAAAAAAAAAAAAAAAAuAgAAZHJzL2Uyb0RvYy54&#10;bWxQSwECLQAUAAYACAAAACEAnShcuOAAAAAKAQAADwAAAAAAAAAAAAAAAAAmBQAAZHJzL2Rvd25y&#10;ZXYueG1sUEsFBgAAAAAEAAQA8wAAADMGA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289" w:name="_Toc32201104"/>
      <w:bookmarkStart w:id="290" w:name="_Toc49661154"/>
      <w:bookmarkStart w:id="291"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289"/>
      <w:bookmarkEnd w:id="290"/>
      <w:bookmarkEnd w:id="291"/>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 xml:space="preserve">in this </w:t>
      </w:r>
      <w:proofErr w:type="gramStart"/>
      <w:r w:rsidR="0070624C">
        <w:rPr>
          <w:rFonts w:ascii="Arial" w:hAnsi="Arial"/>
          <w:sz w:val="22"/>
        </w:rPr>
        <w:t>example</w:t>
      </w:r>
      <w:proofErr w:type="gramEnd"/>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w:t>
      </w:r>
      <w:proofErr w:type="gramStart"/>
      <w:r>
        <w:rPr>
          <w:rFonts w:ascii="Arial" w:hAnsi="Arial"/>
        </w:rPr>
        <w:t>) ,</w:t>
      </w:r>
      <w:proofErr w:type="gramEnd"/>
      <w:r>
        <w:rPr>
          <w:rFonts w:ascii="Arial" w:hAnsi="Arial"/>
        </w:rPr>
        <w:t xml:space="preserve">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 xml:space="preserve">calculate the demand weighted nodal shadow </w:t>
      </w:r>
      <w:proofErr w:type="gramStart"/>
      <w:r>
        <w:rPr>
          <w:rFonts w:ascii="Arial" w:hAnsi="Arial"/>
          <w:sz w:val="22"/>
        </w:rPr>
        <w:t>costs</w:t>
      </w:r>
      <w:proofErr w:type="gramEnd"/>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Year Round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292" w:name="_Ref491664379"/>
      <w:bookmarkStart w:id="293" w:name="_Toc32201105"/>
      <w:r w:rsidRPr="004248A1">
        <w:rPr>
          <w:rFonts w:ascii="Arial" w:hAnsi="Arial" w:cs="Arial"/>
          <w:sz w:val="22"/>
          <w:szCs w:val="22"/>
        </w:rPr>
        <w:br w:type="page"/>
      </w:r>
      <w:bookmarkStart w:id="294" w:name="_Toc49661155"/>
      <w:bookmarkStart w:id="295" w:name="_Toc274049734"/>
      <w:r w:rsidRPr="00CD5631">
        <w:rPr>
          <w:rFonts w:ascii="Arial" w:hAnsi="Arial" w:cs="Arial"/>
          <w:b/>
          <w:sz w:val="28"/>
          <w:szCs w:val="28"/>
        </w:rPr>
        <w:t>14.2</w:t>
      </w:r>
      <w:r w:rsidR="00436045" w:rsidRPr="00CD5631">
        <w:rPr>
          <w:rFonts w:ascii="Arial" w:hAnsi="Arial" w:cs="Arial"/>
          <w:b/>
          <w:sz w:val="28"/>
          <w:szCs w:val="28"/>
        </w:rPr>
        <w:t>5</w:t>
      </w:r>
      <w:r w:rsidRPr="00CD5631">
        <w:rPr>
          <w:rFonts w:ascii="Arial" w:hAnsi="Arial" w:cs="Arial"/>
          <w:b/>
          <w:sz w:val="28"/>
          <w:szCs w:val="28"/>
        </w:rPr>
        <w:t xml:space="preserve"> Reconciliation of </w:t>
      </w:r>
      <w:del w:id="296" w:author="Author" w:date="2024-06-12T07:29:00Z">
        <w:r w:rsidR="003A0CB9" w:rsidRPr="00CD5631" w:rsidDel="001E64F7">
          <w:rPr>
            <w:rFonts w:ascii="Arial" w:hAnsi="Arial" w:cs="Arial"/>
            <w:b/>
            <w:sz w:val="28"/>
            <w:szCs w:val="28"/>
          </w:rPr>
          <w:delText>Gro</w:delText>
        </w:r>
      </w:del>
      <w:del w:id="297" w:author="Author" w:date="2024-06-12T07:28:00Z">
        <w:r w:rsidR="003A0CB9" w:rsidRPr="00CD5631" w:rsidDel="007B5F8F">
          <w:rPr>
            <w:rFonts w:ascii="Arial" w:hAnsi="Arial" w:cs="Arial"/>
            <w:b/>
            <w:sz w:val="28"/>
            <w:szCs w:val="28"/>
          </w:rPr>
          <w:delText>ss</w:delText>
        </w:r>
      </w:del>
      <w:del w:id="298" w:author="Author" w:date="2024-06-12T07:29:00Z">
        <w:r w:rsidR="003A0CB9" w:rsidRPr="00CD5631" w:rsidDel="001E64F7">
          <w:rPr>
            <w:rFonts w:ascii="Arial" w:hAnsi="Arial" w:cs="Arial"/>
            <w:b/>
            <w:sz w:val="28"/>
            <w:szCs w:val="28"/>
          </w:rPr>
          <w:delText xml:space="preserve"> </w:delText>
        </w:r>
      </w:del>
      <w:r w:rsidRPr="00CD5631">
        <w:rPr>
          <w:rFonts w:ascii="Arial" w:hAnsi="Arial" w:cs="Arial"/>
          <w:b/>
          <w:sz w:val="28"/>
          <w:szCs w:val="28"/>
        </w:rPr>
        <w:t>Demand Related Transmission Network Use of System Charges</w:t>
      </w:r>
      <w:bookmarkEnd w:id="292"/>
      <w:bookmarkEnd w:id="293"/>
      <w:bookmarkEnd w:id="294"/>
      <w:bookmarkEnd w:id="295"/>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299" w:name="_Hlt479666837"/>
      <w:bookmarkStart w:id="300" w:name="_Hlt506623598"/>
      <w:bookmarkEnd w:id="299"/>
      <w:bookmarkEnd w:id="300"/>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del w:id="301" w:author="Author" w:date="2024-06-12T07:29:00Z">
        <w:r w:rsidR="003A0CB9" w:rsidDel="001E64F7">
          <w:rPr>
            <w:rFonts w:ascii="Arial" w:hAnsi="Arial" w:cs="Arial"/>
            <w:sz w:val="22"/>
          </w:rPr>
          <w:delText xml:space="preserve">gross </w:delText>
        </w:r>
      </w:del>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02" w:name="_Toc946728"/>
    </w:p>
    <w:p w14:paraId="2D914181" w14:textId="44844CAB" w:rsidR="006661FE" w:rsidRPr="004248A1" w:rsidRDefault="006661FE" w:rsidP="006661FE">
      <w:pPr>
        <w:pStyle w:val="Heading2"/>
        <w:rPr>
          <w:rFonts w:ascii="Arial" w:hAnsi="Arial" w:cs="Arial"/>
        </w:rPr>
      </w:pPr>
      <w:bookmarkStart w:id="303" w:name="_Toc32201106"/>
      <w:bookmarkStart w:id="304" w:name="_Toc49661156"/>
      <w:bookmarkStart w:id="305" w:name="_Toc274049735"/>
      <w:r w:rsidRPr="004248A1">
        <w:rPr>
          <w:rFonts w:ascii="Arial" w:hAnsi="Arial" w:cs="Arial"/>
        </w:rPr>
        <w:t>Monthly Charges</w:t>
      </w:r>
      <w:bookmarkEnd w:id="302"/>
      <w:bookmarkEnd w:id="303"/>
      <w:bookmarkEnd w:id="304"/>
      <w:bookmarkEnd w:id="305"/>
      <w:ins w:id="306" w:author="Author" w:date="2024-06-12T07:29:00Z">
        <w:r w:rsidR="001E64F7">
          <w:rPr>
            <w:rFonts w:ascii="Arial" w:hAnsi="Arial" w:cs="Arial"/>
          </w:rPr>
          <w:t xml:space="preserve"> – HH and NHH</w:t>
        </w:r>
      </w:ins>
    </w:p>
    <w:p w14:paraId="388AB90C" w14:textId="77777777" w:rsidR="006661FE" w:rsidRPr="004248A1" w:rsidRDefault="006661FE">
      <w:pPr>
        <w:pStyle w:val="Heading2"/>
        <w:rPr>
          <w:rFonts w:ascii="Arial" w:hAnsi="Arial" w:cs="Arial"/>
        </w:rPr>
        <w:pPrChange w:id="307" w:author="Author" w:date="2024-06-12T08:45:00Z">
          <w:pPr>
            <w:pStyle w:val="BodyText"/>
          </w:pPr>
        </w:pPrChange>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Change w:id="308" w:author="Author" w:date="2024-06-12T08:50:00Z">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PrChange>
      </w:tblPr>
      <w:tblGrid>
        <w:gridCol w:w="623"/>
        <w:gridCol w:w="1212"/>
        <w:gridCol w:w="1212"/>
        <w:gridCol w:w="1213"/>
        <w:gridCol w:w="1212"/>
        <w:gridCol w:w="1317"/>
        <w:gridCol w:w="1212"/>
        <w:gridCol w:w="1213"/>
        <w:tblGridChange w:id="309">
          <w:tblGrid>
            <w:gridCol w:w="629"/>
            <w:gridCol w:w="1226"/>
            <w:gridCol w:w="1226"/>
            <w:gridCol w:w="1227"/>
            <w:gridCol w:w="1226"/>
            <w:gridCol w:w="1227"/>
            <w:gridCol w:w="1226"/>
            <w:gridCol w:w="1227"/>
          </w:tblGrid>
        </w:tblGridChange>
      </w:tblGrid>
      <w:tr w:rsidR="003A0CB9" w:rsidRPr="006E461F" w14:paraId="3FF9D325" w14:textId="77777777" w:rsidTr="00C60258">
        <w:trPr>
          <w:trHeight w:val="1114"/>
          <w:trPrChange w:id="310" w:author="Author" w:date="2024-06-12T08:50:00Z">
            <w:trPr>
              <w:trHeight w:val="1114"/>
            </w:trPr>
          </w:trPrChange>
        </w:trPr>
        <w:tc>
          <w:tcPr>
            <w:tcW w:w="629" w:type="dxa"/>
            <w:tcBorders>
              <w:top w:val="single" w:sz="4" w:space="0" w:color="auto"/>
              <w:bottom w:val="nil"/>
              <w:right w:val="nil"/>
            </w:tcBorders>
            <w:vAlign w:val="center"/>
            <w:tcPrChange w:id="311" w:author="Author" w:date="2024-06-12T08:50:00Z">
              <w:tcPr>
                <w:tcW w:w="629" w:type="dxa"/>
                <w:tcBorders>
                  <w:top w:val="single" w:sz="4" w:space="0" w:color="auto"/>
                  <w:bottom w:val="nil"/>
                  <w:right w:val="nil"/>
                </w:tcBorders>
                <w:vAlign w:val="center"/>
              </w:tcPr>
            </w:tcPrChange>
          </w:tcPr>
          <w:p w14:paraId="0029D3A2" w14:textId="77777777" w:rsidR="003A0CB9" w:rsidRPr="00C60258" w:rsidRDefault="003A0CB9" w:rsidP="003A0CB9">
            <w:pPr>
              <w:rPr>
                <w:rFonts w:ascii="Arial" w:hAnsi="Arial"/>
                <w:rPrChange w:id="312" w:author="Author" w:date="2024-06-12T08:48:00Z">
                  <w:rPr>
                    <w:rFonts w:ascii="Arial" w:hAnsi="Arial"/>
                    <w:sz w:val="22"/>
                  </w:rPr>
                </w:rPrChange>
              </w:rPr>
            </w:pPr>
          </w:p>
        </w:tc>
        <w:tc>
          <w:tcPr>
            <w:tcW w:w="1226" w:type="dxa"/>
            <w:tcBorders>
              <w:top w:val="single" w:sz="4" w:space="0" w:color="auto"/>
              <w:left w:val="single" w:sz="4" w:space="0" w:color="auto"/>
              <w:bottom w:val="nil"/>
              <w:right w:val="single" w:sz="4" w:space="0" w:color="auto"/>
            </w:tcBorders>
            <w:vAlign w:val="center"/>
            <w:tcPrChange w:id="313" w:author="Author" w:date="2024-06-12T08:50:00Z">
              <w:tcPr>
                <w:tcW w:w="1226" w:type="dxa"/>
                <w:tcBorders>
                  <w:top w:val="single" w:sz="4" w:space="0" w:color="auto"/>
                  <w:left w:val="single" w:sz="4" w:space="0" w:color="auto"/>
                  <w:bottom w:val="nil"/>
                  <w:right w:val="single" w:sz="4" w:space="0" w:color="auto"/>
                </w:tcBorders>
                <w:vAlign w:val="center"/>
              </w:tcPr>
            </w:tcPrChange>
          </w:tcPr>
          <w:p w14:paraId="5FA88DD8" w14:textId="77777777" w:rsidR="003A0CB9" w:rsidRPr="00C60258" w:rsidRDefault="003A0CB9" w:rsidP="003A0CB9">
            <w:pPr>
              <w:jc w:val="center"/>
              <w:rPr>
                <w:rFonts w:ascii="Arial" w:hAnsi="Arial"/>
                <w:rPrChange w:id="314" w:author="Author" w:date="2024-06-12T08:48:00Z">
                  <w:rPr>
                    <w:rFonts w:ascii="Arial" w:hAnsi="Arial"/>
                    <w:sz w:val="22"/>
                  </w:rPr>
                </w:rPrChange>
              </w:rPr>
            </w:pPr>
            <w:r w:rsidRPr="00C60258">
              <w:rPr>
                <w:rFonts w:ascii="Arial" w:hAnsi="Arial"/>
                <w:rPrChange w:id="315" w:author="Author" w:date="2024-06-12T08:48:00Z">
                  <w:rPr>
                    <w:rFonts w:ascii="Arial" w:hAnsi="Arial"/>
                    <w:sz w:val="22"/>
                  </w:rPr>
                </w:rPrChange>
              </w:rPr>
              <w:t>Forecast HH</w:t>
            </w:r>
          </w:p>
          <w:p w14:paraId="605686D0" w14:textId="77777777" w:rsidR="003A0CB9" w:rsidRPr="00C60258" w:rsidRDefault="003A0CB9" w:rsidP="003A0CB9">
            <w:pPr>
              <w:jc w:val="center"/>
              <w:rPr>
                <w:rFonts w:ascii="Arial" w:hAnsi="Arial"/>
                <w:rPrChange w:id="316" w:author="Author" w:date="2024-06-12T08:48:00Z">
                  <w:rPr>
                    <w:rFonts w:ascii="Arial" w:hAnsi="Arial"/>
                    <w:sz w:val="22"/>
                  </w:rPr>
                </w:rPrChange>
              </w:rPr>
            </w:pPr>
            <w:r w:rsidRPr="00C60258">
              <w:rPr>
                <w:rFonts w:ascii="Arial" w:hAnsi="Arial"/>
                <w:rPrChange w:id="317" w:author="Author" w:date="2024-06-12T08:48:00Z">
                  <w:rPr>
                    <w:rFonts w:ascii="Arial" w:hAnsi="Arial"/>
                    <w:sz w:val="22"/>
                  </w:rPr>
                </w:rPrChange>
              </w:rPr>
              <w:t>Triad Gross Demand</w:t>
            </w:r>
          </w:p>
          <w:p w14:paraId="727EBEA3" w14:textId="77777777" w:rsidR="003A0CB9" w:rsidRPr="00C60258" w:rsidRDefault="003A0CB9" w:rsidP="003A0CB9">
            <w:pPr>
              <w:jc w:val="center"/>
              <w:rPr>
                <w:rFonts w:ascii="Arial" w:hAnsi="Arial"/>
                <w:rPrChange w:id="318" w:author="Author" w:date="2024-06-12T08:48:00Z">
                  <w:rPr>
                    <w:rFonts w:ascii="Arial" w:hAnsi="Arial"/>
                    <w:sz w:val="22"/>
                  </w:rPr>
                </w:rPrChange>
              </w:rPr>
            </w:pPr>
            <w:r w:rsidRPr="00C60258">
              <w:rPr>
                <w:rFonts w:ascii="Arial" w:hAnsi="Arial"/>
                <w:rPrChange w:id="319" w:author="Author" w:date="2024-06-12T08:48:00Z">
                  <w:rPr>
                    <w:rFonts w:ascii="Arial" w:hAnsi="Arial"/>
                    <w:sz w:val="22"/>
                  </w:rPr>
                </w:rPrChange>
              </w:rPr>
              <w:t>HHD</w:t>
            </w:r>
            <w:r w:rsidRPr="00C60258">
              <w:rPr>
                <w:rFonts w:ascii="Arial" w:hAnsi="Arial"/>
                <w:vertAlign w:val="subscript"/>
                <w:rPrChange w:id="320" w:author="Author" w:date="2024-06-12T08:48:00Z">
                  <w:rPr>
                    <w:rFonts w:ascii="Arial" w:hAnsi="Arial"/>
                    <w:sz w:val="22"/>
                    <w:vertAlign w:val="subscript"/>
                  </w:rPr>
                </w:rPrChange>
              </w:rPr>
              <w:t>F</w:t>
            </w:r>
            <w:r w:rsidRPr="00C60258">
              <w:rPr>
                <w:rFonts w:ascii="Arial" w:hAnsi="Arial"/>
                <w:rPrChange w:id="321" w:author="Author" w:date="2024-06-12T08:48:00Z">
                  <w:rPr>
                    <w:rFonts w:ascii="Arial" w:hAnsi="Arial"/>
                    <w:sz w:val="22"/>
                  </w:rPr>
                </w:rPrChange>
              </w:rPr>
              <w:t xml:space="preserve"> (kW)</w:t>
            </w:r>
          </w:p>
        </w:tc>
        <w:tc>
          <w:tcPr>
            <w:tcW w:w="1226" w:type="dxa"/>
            <w:tcBorders>
              <w:top w:val="single" w:sz="4" w:space="0" w:color="auto"/>
              <w:left w:val="nil"/>
              <w:bottom w:val="single" w:sz="4" w:space="0" w:color="auto"/>
              <w:right w:val="single" w:sz="4" w:space="0" w:color="auto"/>
            </w:tcBorders>
            <w:vAlign w:val="center"/>
            <w:tcPrChange w:id="322" w:author="Author" w:date="2024-06-12T08:50:00Z">
              <w:tcPr>
                <w:tcW w:w="1226" w:type="dxa"/>
                <w:tcBorders>
                  <w:top w:val="single" w:sz="4" w:space="0" w:color="auto"/>
                  <w:left w:val="nil"/>
                  <w:bottom w:val="single" w:sz="4" w:space="0" w:color="auto"/>
                  <w:right w:val="single" w:sz="4" w:space="0" w:color="auto"/>
                </w:tcBorders>
                <w:vAlign w:val="center"/>
              </w:tcPr>
            </w:tcPrChange>
          </w:tcPr>
          <w:p w14:paraId="036474B2" w14:textId="77777777" w:rsidR="003A0CB9" w:rsidRPr="00C60258" w:rsidRDefault="003A0CB9" w:rsidP="003A0CB9">
            <w:pPr>
              <w:jc w:val="center"/>
              <w:rPr>
                <w:rFonts w:ascii="Arial" w:hAnsi="Arial"/>
                <w:rPrChange w:id="323" w:author="Author" w:date="2024-06-12T08:48:00Z">
                  <w:rPr>
                    <w:rFonts w:ascii="Arial" w:hAnsi="Arial"/>
                    <w:sz w:val="22"/>
                  </w:rPr>
                </w:rPrChange>
              </w:rPr>
            </w:pPr>
            <w:r w:rsidRPr="00C60258">
              <w:rPr>
                <w:rFonts w:ascii="Arial" w:hAnsi="Arial"/>
                <w:rPrChange w:id="324" w:author="Author" w:date="2024-06-12T08:48:00Z">
                  <w:rPr>
                    <w:rFonts w:ascii="Arial" w:hAnsi="Arial"/>
                    <w:sz w:val="22"/>
                  </w:rPr>
                </w:rPrChange>
              </w:rPr>
              <w:t>HH Gross Demand Monthly Invoiced Amount (£)</w:t>
            </w:r>
          </w:p>
        </w:tc>
        <w:tc>
          <w:tcPr>
            <w:tcW w:w="1227" w:type="dxa"/>
            <w:tcBorders>
              <w:top w:val="single" w:sz="4" w:space="0" w:color="auto"/>
              <w:left w:val="nil"/>
              <w:bottom w:val="single" w:sz="4" w:space="0" w:color="auto"/>
              <w:right w:val="single" w:sz="4" w:space="0" w:color="auto"/>
            </w:tcBorders>
            <w:vAlign w:val="center"/>
            <w:tcPrChange w:id="325" w:author="Author" w:date="2024-06-12T08:50:00Z">
              <w:tcPr>
                <w:tcW w:w="1227" w:type="dxa"/>
                <w:tcBorders>
                  <w:top w:val="single" w:sz="4" w:space="0" w:color="auto"/>
                  <w:left w:val="nil"/>
                  <w:bottom w:val="single" w:sz="4" w:space="0" w:color="auto"/>
                  <w:right w:val="single" w:sz="4" w:space="0" w:color="auto"/>
                </w:tcBorders>
                <w:vAlign w:val="center"/>
              </w:tcPr>
            </w:tcPrChange>
          </w:tcPr>
          <w:p w14:paraId="3FDD7F58" w14:textId="77777777" w:rsidR="003A0CB9" w:rsidRPr="00C60258" w:rsidRDefault="003A0CB9" w:rsidP="003A0CB9">
            <w:pPr>
              <w:jc w:val="center"/>
              <w:rPr>
                <w:rFonts w:ascii="Arial" w:hAnsi="Arial"/>
                <w:rPrChange w:id="326" w:author="Author" w:date="2024-06-12T08:48:00Z">
                  <w:rPr>
                    <w:rFonts w:ascii="Arial" w:hAnsi="Arial"/>
                    <w:sz w:val="22"/>
                  </w:rPr>
                </w:rPrChange>
              </w:rPr>
            </w:pPr>
            <w:r w:rsidRPr="00C60258">
              <w:rPr>
                <w:rFonts w:ascii="Arial" w:hAnsi="Arial"/>
                <w:rPrChange w:id="327" w:author="Author" w:date="2024-06-12T08:48:00Z">
                  <w:rPr>
                    <w:rFonts w:ascii="Arial" w:hAnsi="Arial"/>
                    <w:sz w:val="22"/>
                  </w:rPr>
                </w:rPrChange>
              </w:rPr>
              <w:t>Forecast HH</w:t>
            </w:r>
          </w:p>
          <w:p w14:paraId="2F6B3307" w14:textId="77777777" w:rsidR="003A0CB9" w:rsidRPr="00C60258" w:rsidRDefault="003A0CB9" w:rsidP="003A0CB9">
            <w:pPr>
              <w:jc w:val="center"/>
              <w:rPr>
                <w:rFonts w:ascii="Arial" w:hAnsi="Arial"/>
                <w:rPrChange w:id="328" w:author="Author" w:date="2024-06-12T08:48:00Z">
                  <w:rPr>
                    <w:rFonts w:ascii="Arial" w:hAnsi="Arial"/>
                    <w:sz w:val="22"/>
                  </w:rPr>
                </w:rPrChange>
              </w:rPr>
            </w:pPr>
            <w:r w:rsidRPr="00C60258">
              <w:rPr>
                <w:rFonts w:ascii="Arial" w:hAnsi="Arial"/>
                <w:rPrChange w:id="329" w:author="Author" w:date="2024-06-12T08:48:00Z">
                  <w:rPr>
                    <w:rFonts w:ascii="Arial" w:hAnsi="Arial"/>
                    <w:sz w:val="22"/>
                  </w:rPr>
                </w:rPrChange>
              </w:rPr>
              <w:t>Triad Embedded Export</w:t>
            </w:r>
          </w:p>
          <w:p w14:paraId="3E916823" w14:textId="77777777" w:rsidR="003A0CB9" w:rsidRPr="00C60258" w:rsidRDefault="003A0CB9" w:rsidP="003A0CB9">
            <w:pPr>
              <w:tabs>
                <w:tab w:val="left" w:pos="1440"/>
              </w:tabs>
              <w:jc w:val="center"/>
              <w:rPr>
                <w:rFonts w:ascii="Arial" w:hAnsi="Arial"/>
                <w:rPrChange w:id="330" w:author="Author" w:date="2024-06-12T08:48:00Z">
                  <w:rPr>
                    <w:rFonts w:ascii="Arial" w:hAnsi="Arial"/>
                    <w:sz w:val="22"/>
                  </w:rPr>
                </w:rPrChange>
              </w:rPr>
            </w:pPr>
            <w:r w:rsidRPr="00C60258">
              <w:rPr>
                <w:rFonts w:ascii="Arial" w:hAnsi="Arial"/>
                <w:rPrChange w:id="331" w:author="Author" w:date="2024-06-12T08:48:00Z">
                  <w:rPr>
                    <w:rFonts w:ascii="Arial" w:hAnsi="Arial"/>
                    <w:sz w:val="22"/>
                  </w:rPr>
                </w:rPrChange>
              </w:rPr>
              <w:t>HHEE</w:t>
            </w:r>
            <w:r w:rsidRPr="00C60258">
              <w:rPr>
                <w:rFonts w:ascii="Arial" w:hAnsi="Arial"/>
                <w:vertAlign w:val="subscript"/>
                <w:rPrChange w:id="332" w:author="Author" w:date="2024-06-12T08:48:00Z">
                  <w:rPr>
                    <w:rFonts w:ascii="Arial" w:hAnsi="Arial"/>
                    <w:sz w:val="22"/>
                    <w:vertAlign w:val="subscript"/>
                  </w:rPr>
                </w:rPrChange>
              </w:rPr>
              <w:t>F</w:t>
            </w:r>
            <w:r w:rsidRPr="00C60258">
              <w:rPr>
                <w:rFonts w:ascii="Arial" w:hAnsi="Arial"/>
                <w:rPrChange w:id="333" w:author="Author" w:date="2024-06-12T08:48:00Z">
                  <w:rPr>
                    <w:rFonts w:ascii="Arial" w:hAnsi="Arial"/>
                    <w:sz w:val="22"/>
                  </w:rPr>
                </w:rPrChange>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Change w:id="334" w:author="Author" w:date="2024-06-12T08:50:00Z">
              <w:tcPr>
                <w:tcW w:w="1226" w:type="dxa"/>
                <w:tcBorders>
                  <w:top w:val="single" w:sz="4" w:space="0" w:color="auto"/>
                  <w:left w:val="single" w:sz="4" w:space="0" w:color="auto"/>
                  <w:bottom w:val="single" w:sz="4" w:space="0" w:color="auto"/>
                  <w:right w:val="single" w:sz="4" w:space="0" w:color="auto"/>
                </w:tcBorders>
                <w:vAlign w:val="center"/>
              </w:tcPr>
            </w:tcPrChange>
          </w:tcPr>
          <w:p w14:paraId="6B54E353" w14:textId="77777777" w:rsidR="003A0CB9" w:rsidRPr="00C60258" w:rsidRDefault="003A0CB9" w:rsidP="003A0CB9">
            <w:pPr>
              <w:jc w:val="center"/>
              <w:rPr>
                <w:rFonts w:ascii="Arial" w:hAnsi="Arial"/>
                <w:rPrChange w:id="335" w:author="Author" w:date="2024-06-12T08:48:00Z">
                  <w:rPr>
                    <w:rFonts w:ascii="Arial" w:hAnsi="Arial"/>
                    <w:sz w:val="22"/>
                  </w:rPr>
                </w:rPrChange>
              </w:rPr>
            </w:pPr>
            <w:r w:rsidRPr="00C60258">
              <w:rPr>
                <w:rFonts w:ascii="Arial" w:hAnsi="Arial"/>
                <w:rPrChange w:id="336" w:author="Author" w:date="2024-06-12T08:48:00Z">
                  <w:rPr>
                    <w:rFonts w:ascii="Arial" w:hAnsi="Arial"/>
                    <w:sz w:val="22"/>
                  </w:rPr>
                </w:rPrChange>
              </w:rPr>
              <w:t>HH Embedded Generation Monthly Invoiced Amount (£)</w:t>
            </w:r>
          </w:p>
        </w:tc>
        <w:tc>
          <w:tcPr>
            <w:tcW w:w="1332" w:type="dxa"/>
            <w:tcBorders>
              <w:top w:val="single" w:sz="4" w:space="0" w:color="auto"/>
              <w:left w:val="single" w:sz="4" w:space="0" w:color="auto"/>
              <w:bottom w:val="single" w:sz="4" w:space="0" w:color="auto"/>
              <w:right w:val="single" w:sz="4" w:space="0" w:color="auto"/>
            </w:tcBorders>
            <w:vAlign w:val="center"/>
            <w:tcPrChange w:id="337" w:author="Author" w:date="2024-06-12T08:50:00Z">
              <w:tcPr>
                <w:tcW w:w="1227" w:type="dxa"/>
                <w:tcBorders>
                  <w:top w:val="single" w:sz="4" w:space="0" w:color="auto"/>
                  <w:left w:val="single" w:sz="4" w:space="0" w:color="auto"/>
                  <w:bottom w:val="single" w:sz="4" w:space="0" w:color="auto"/>
                  <w:right w:val="single" w:sz="4" w:space="0" w:color="auto"/>
                </w:tcBorders>
                <w:vAlign w:val="center"/>
              </w:tcPr>
            </w:tcPrChange>
          </w:tcPr>
          <w:p w14:paraId="32A1D479" w14:textId="77777777" w:rsidR="003A0CB9" w:rsidRPr="00C60258" w:rsidRDefault="003A0CB9" w:rsidP="003A0CB9">
            <w:pPr>
              <w:jc w:val="center"/>
              <w:rPr>
                <w:rFonts w:ascii="Arial" w:hAnsi="Arial"/>
                <w:rPrChange w:id="338" w:author="Author" w:date="2024-06-12T08:48:00Z">
                  <w:rPr>
                    <w:rFonts w:ascii="Arial" w:hAnsi="Arial"/>
                    <w:sz w:val="22"/>
                  </w:rPr>
                </w:rPrChange>
              </w:rPr>
            </w:pPr>
            <w:r w:rsidRPr="00C60258">
              <w:rPr>
                <w:rFonts w:ascii="Arial" w:hAnsi="Arial"/>
                <w:rPrChange w:id="339" w:author="Author" w:date="2024-06-12T08:48:00Z">
                  <w:rPr>
                    <w:rFonts w:ascii="Arial" w:hAnsi="Arial"/>
                    <w:sz w:val="22"/>
                  </w:rPr>
                </w:rPrChange>
              </w:rPr>
              <w:t>Forecast NHH</w:t>
            </w:r>
          </w:p>
          <w:p w14:paraId="05610066" w14:textId="77777777" w:rsidR="003A0CB9" w:rsidRPr="00C60258" w:rsidRDefault="003A0CB9" w:rsidP="003A0CB9">
            <w:pPr>
              <w:jc w:val="center"/>
              <w:rPr>
                <w:rFonts w:ascii="Arial" w:hAnsi="Arial"/>
                <w:rPrChange w:id="340" w:author="Author" w:date="2024-06-12T08:48:00Z">
                  <w:rPr>
                    <w:rFonts w:ascii="Arial" w:hAnsi="Arial"/>
                    <w:sz w:val="22"/>
                  </w:rPr>
                </w:rPrChange>
              </w:rPr>
            </w:pPr>
            <w:r w:rsidRPr="00C60258">
              <w:rPr>
                <w:rFonts w:ascii="Arial" w:hAnsi="Arial"/>
                <w:rPrChange w:id="341" w:author="Author" w:date="2024-06-12T08:48:00Z">
                  <w:rPr>
                    <w:rFonts w:ascii="Arial" w:hAnsi="Arial"/>
                    <w:sz w:val="22"/>
                  </w:rPr>
                </w:rPrChange>
              </w:rPr>
              <w:t>Energy Consumption</w:t>
            </w:r>
          </w:p>
          <w:p w14:paraId="755905BE" w14:textId="77777777" w:rsidR="003A0CB9" w:rsidRPr="00C60258" w:rsidRDefault="003A0CB9" w:rsidP="003A0CB9">
            <w:pPr>
              <w:jc w:val="center"/>
              <w:rPr>
                <w:rFonts w:ascii="Arial" w:hAnsi="Arial"/>
                <w:rPrChange w:id="342" w:author="Author" w:date="2024-06-12T08:48:00Z">
                  <w:rPr>
                    <w:rFonts w:ascii="Arial" w:hAnsi="Arial"/>
                    <w:sz w:val="22"/>
                  </w:rPr>
                </w:rPrChange>
              </w:rPr>
            </w:pPr>
            <w:proofErr w:type="gramStart"/>
            <w:r w:rsidRPr="00C60258">
              <w:rPr>
                <w:rFonts w:ascii="Arial" w:hAnsi="Arial"/>
                <w:rPrChange w:id="343" w:author="Author" w:date="2024-06-12T08:48:00Z">
                  <w:rPr>
                    <w:rFonts w:ascii="Arial" w:hAnsi="Arial"/>
                    <w:sz w:val="22"/>
                  </w:rPr>
                </w:rPrChange>
              </w:rPr>
              <w:t>NHHC</w:t>
            </w:r>
            <w:r w:rsidRPr="00C60258">
              <w:rPr>
                <w:rFonts w:ascii="Arial" w:hAnsi="Arial"/>
                <w:vertAlign w:val="subscript"/>
                <w:rPrChange w:id="344" w:author="Author" w:date="2024-06-12T08:48:00Z">
                  <w:rPr>
                    <w:rFonts w:ascii="Arial" w:hAnsi="Arial"/>
                    <w:sz w:val="22"/>
                    <w:vertAlign w:val="subscript"/>
                  </w:rPr>
                </w:rPrChange>
              </w:rPr>
              <w:t>F</w:t>
            </w:r>
            <w:r w:rsidRPr="00C60258">
              <w:rPr>
                <w:rFonts w:ascii="Arial" w:hAnsi="Arial"/>
                <w:rPrChange w:id="345" w:author="Author" w:date="2024-06-12T08:48:00Z">
                  <w:rPr>
                    <w:rFonts w:ascii="Arial" w:hAnsi="Arial"/>
                    <w:sz w:val="22"/>
                  </w:rPr>
                </w:rPrChange>
              </w:rPr>
              <w:t>(</w:t>
            </w:r>
            <w:proofErr w:type="gramEnd"/>
            <w:r w:rsidRPr="00C60258">
              <w:rPr>
                <w:rFonts w:ascii="Arial" w:hAnsi="Arial"/>
                <w:rPrChange w:id="346" w:author="Author" w:date="2024-06-12T08:48:00Z">
                  <w:rPr>
                    <w:rFonts w:ascii="Arial" w:hAnsi="Arial"/>
                    <w:sz w:val="22"/>
                  </w:rPr>
                </w:rPrChange>
              </w:rPr>
              <w:t>kWh)</w:t>
            </w:r>
          </w:p>
        </w:tc>
        <w:tc>
          <w:tcPr>
            <w:tcW w:w="1226" w:type="dxa"/>
            <w:tcBorders>
              <w:top w:val="single" w:sz="4" w:space="0" w:color="auto"/>
              <w:left w:val="nil"/>
              <w:bottom w:val="single" w:sz="4" w:space="0" w:color="auto"/>
              <w:right w:val="single" w:sz="4" w:space="0" w:color="auto"/>
            </w:tcBorders>
            <w:vAlign w:val="center"/>
            <w:tcPrChange w:id="347" w:author="Author" w:date="2024-06-12T08:50:00Z">
              <w:tcPr>
                <w:tcW w:w="1226" w:type="dxa"/>
                <w:tcBorders>
                  <w:top w:val="single" w:sz="4" w:space="0" w:color="auto"/>
                  <w:left w:val="nil"/>
                  <w:bottom w:val="single" w:sz="4" w:space="0" w:color="auto"/>
                  <w:right w:val="single" w:sz="4" w:space="0" w:color="auto"/>
                </w:tcBorders>
                <w:vAlign w:val="center"/>
              </w:tcPr>
            </w:tcPrChange>
          </w:tcPr>
          <w:p w14:paraId="733E4F2B" w14:textId="77777777" w:rsidR="003A0CB9" w:rsidRPr="00C60258" w:rsidRDefault="003A0CB9" w:rsidP="003A0CB9">
            <w:pPr>
              <w:jc w:val="center"/>
              <w:rPr>
                <w:rFonts w:ascii="Arial" w:hAnsi="Arial"/>
                <w:rPrChange w:id="348" w:author="Author" w:date="2024-06-12T08:48:00Z">
                  <w:rPr>
                    <w:rFonts w:ascii="Arial" w:hAnsi="Arial"/>
                    <w:sz w:val="22"/>
                  </w:rPr>
                </w:rPrChange>
              </w:rPr>
            </w:pPr>
            <w:r w:rsidRPr="00C60258">
              <w:rPr>
                <w:rFonts w:ascii="Arial" w:hAnsi="Arial"/>
                <w:rPrChange w:id="349" w:author="Author" w:date="2024-06-12T08:48:00Z">
                  <w:rPr>
                    <w:rFonts w:ascii="Arial" w:hAnsi="Arial"/>
                    <w:sz w:val="22"/>
                  </w:rPr>
                </w:rPrChange>
              </w:rPr>
              <w:t>NHH Monthly Invoiced Amount (£)</w:t>
            </w:r>
          </w:p>
        </w:tc>
        <w:tc>
          <w:tcPr>
            <w:tcW w:w="1227" w:type="dxa"/>
            <w:tcBorders>
              <w:top w:val="single" w:sz="4" w:space="0" w:color="auto"/>
              <w:left w:val="nil"/>
              <w:bottom w:val="nil"/>
            </w:tcBorders>
            <w:vAlign w:val="center"/>
            <w:tcPrChange w:id="350" w:author="Author" w:date="2024-06-12T08:50:00Z">
              <w:tcPr>
                <w:tcW w:w="1227" w:type="dxa"/>
                <w:tcBorders>
                  <w:top w:val="single" w:sz="4" w:space="0" w:color="auto"/>
                  <w:left w:val="nil"/>
                  <w:bottom w:val="nil"/>
                </w:tcBorders>
                <w:vAlign w:val="center"/>
              </w:tcPr>
            </w:tcPrChange>
          </w:tcPr>
          <w:p w14:paraId="38701C48" w14:textId="77777777" w:rsidR="003A0CB9" w:rsidRPr="00C60258" w:rsidRDefault="003A0CB9" w:rsidP="003A0CB9">
            <w:pPr>
              <w:jc w:val="center"/>
              <w:rPr>
                <w:rFonts w:ascii="Arial" w:hAnsi="Arial"/>
                <w:rPrChange w:id="351" w:author="Author" w:date="2024-06-12T08:48:00Z">
                  <w:rPr>
                    <w:rFonts w:ascii="Arial" w:hAnsi="Arial"/>
                    <w:sz w:val="22"/>
                  </w:rPr>
                </w:rPrChange>
              </w:rPr>
            </w:pPr>
            <w:r w:rsidRPr="00C60258">
              <w:rPr>
                <w:rFonts w:ascii="Arial" w:hAnsi="Arial"/>
                <w:rPrChange w:id="352" w:author="Author" w:date="2024-06-12T08:48:00Z">
                  <w:rPr>
                    <w:rFonts w:ascii="Arial" w:hAnsi="Arial"/>
                    <w:sz w:val="22"/>
                  </w:rPr>
                </w:rPrChange>
              </w:rPr>
              <w:t>Net Monthly Invoiced Amount (£)</w:t>
            </w:r>
          </w:p>
        </w:tc>
      </w:tr>
      <w:tr w:rsidR="003A0CB9" w:rsidRPr="006E461F" w14:paraId="51F1984F" w14:textId="77777777" w:rsidTr="00C60258">
        <w:trPr>
          <w:trHeight w:val="154"/>
          <w:trPrChange w:id="353" w:author="Author" w:date="2024-06-12T08:50:00Z">
            <w:trPr>
              <w:trHeight w:val="154"/>
            </w:trPr>
          </w:trPrChange>
        </w:trPr>
        <w:tc>
          <w:tcPr>
            <w:tcW w:w="629" w:type="dxa"/>
            <w:tcBorders>
              <w:top w:val="single" w:sz="4" w:space="0" w:color="auto"/>
              <w:left w:val="single" w:sz="4" w:space="0" w:color="auto"/>
              <w:bottom w:val="nil"/>
              <w:right w:val="nil"/>
            </w:tcBorders>
            <w:vAlign w:val="center"/>
            <w:tcPrChange w:id="354" w:author="Author" w:date="2024-06-12T08:50:00Z">
              <w:tcPr>
                <w:tcW w:w="629" w:type="dxa"/>
                <w:tcBorders>
                  <w:top w:val="single" w:sz="4" w:space="0" w:color="auto"/>
                  <w:left w:val="single" w:sz="4" w:space="0" w:color="auto"/>
                  <w:bottom w:val="nil"/>
                  <w:right w:val="nil"/>
                </w:tcBorders>
                <w:vAlign w:val="center"/>
              </w:tcPr>
            </w:tcPrChange>
          </w:tcPr>
          <w:p w14:paraId="6E25F5E0" w14:textId="77777777" w:rsidR="003A0CB9" w:rsidRPr="00C60258" w:rsidRDefault="003A0CB9" w:rsidP="003A0CB9">
            <w:pPr>
              <w:jc w:val="center"/>
              <w:rPr>
                <w:rFonts w:ascii="Arial" w:hAnsi="Arial"/>
                <w:rPrChange w:id="355" w:author="Author" w:date="2024-06-12T08:48:00Z">
                  <w:rPr>
                    <w:rFonts w:ascii="Arial" w:hAnsi="Arial"/>
                    <w:sz w:val="22"/>
                  </w:rPr>
                </w:rPrChange>
              </w:rPr>
            </w:pPr>
            <w:r w:rsidRPr="00C60258">
              <w:rPr>
                <w:rFonts w:ascii="Arial" w:hAnsi="Arial"/>
                <w:rPrChange w:id="356" w:author="Author" w:date="2024-06-12T08:48:00Z">
                  <w:rPr>
                    <w:rFonts w:ascii="Arial" w:hAnsi="Arial"/>
                    <w:sz w:val="22"/>
                  </w:rPr>
                </w:rPrChange>
              </w:rPr>
              <w:t>Apr</w:t>
            </w:r>
          </w:p>
        </w:tc>
        <w:tc>
          <w:tcPr>
            <w:tcW w:w="1226" w:type="dxa"/>
            <w:tcBorders>
              <w:top w:val="single" w:sz="4" w:space="0" w:color="auto"/>
              <w:left w:val="single" w:sz="4" w:space="0" w:color="auto"/>
              <w:bottom w:val="nil"/>
              <w:right w:val="nil"/>
            </w:tcBorders>
            <w:vAlign w:val="center"/>
            <w:tcPrChange w:id="357" w:author="Author" w:date="2024-06-12T08:50:00Z">
              <w:tcPr>
                <w:tcW w:w="1226" w:type="dxa"/>
                <w:tcBorders>
                  <w:top w:val="single" w:sz="4" w:space="0" w:color="auto"/>
                  <w:left w:val="single" w:sz="4" w:space="0" w:color="auto"/>
                  <w:bottom w:val="nil"/>
                  <w:right w:val="nil"/>
                </w:tcBorders>
                <w:vAlign w:val="center"/>
              </w:tcPr>
            </w:tcPrChange>
          </w:tcPr>
          <w:p w14:paraId="41567E7F" w14:textId="77777777" w:rsidR="003A0CB9" w:rsidRPr="00C60258" w:rsidRDefault="003A0CB9" w:rsidP="003A0CB9">
            <w:pPr>
              <w:pStyle w:val="CommentText"/>
              <w:jc w:val="center"/>
              <w:rPr>
                <w:rPrChange w:id="358" w:author="Author" w:date="2024-06-12T08:48:00Z">
                  <w:rPr>
                    <w:sz w:val="22"/>
                  </w:rPr>
                </w:rPrChange>
              </w:rPr>
            </w:pPr>
            <w:r w:rsidRPr="00C60258">
              <w:rPr>
                <w:rPrChange w:id="359" w:author="Author" w:date="2024-06-12T08:48:00Z">
                  <w:rPr>
                    <w:sz w:val="22"/>
                  </w:rPr>
                </w:rPrChange>
              </w:rPr>
              <w:t>12,000</w:t>
            </w:r>
          </w:p>
        </w:tc>
        <w:tc>
          <w:tcPr>
            <w:tcW w:w="1226" w:type="dxa"/>
            <w:tcBorders>
              <w:top w:val="nil"/>
              <w:left w:val="single" w:sz="4" w:space="0" w:color="auto"/>
              <w:bottom w:val="nil"/>
            </w:tcBorders>
            <w:tcPrChange w:id="360" w:author="Author" w:date="2024-06-12T08:50:00Z">
              <w:tcPr>
                <w:tcW w:w="1226" w:type="dxa"/>
                <w:tcBorders>
                  <w:top w:val="nil"/>
                  <w:left w:val="single" w:sz="4" w:space="0" w:color="auto"/>
                  <w:bottom w:val="nil"/>
                </w:tcBorders>
              </w:tcPr>
            </w:tcPrChange>
          </w:tcPr>
          <w:p w14:paraId="2E3FAC2C" w14:textId="77777777" w:rsidR="003A0CB9" w:rsidRPr="00C60258" w:rsidRDefault="003A0CB9" w:rsidP="003A0CB9">
            <w:pPr>
              <w:pStyle w:val="CommentText"/>
              <w:jc w:val="center"/>
              <w:rPr>
                <w:rPrChange w:id="361" w:author="Author" w:date="2024-06-12T08:48:00Z">
                  <w:rPr>
                    <w:sz w:val="22"/>
                  </w:rPr>
                </w:rPrChange>
              </w:rPr>
            </w:pPr>
            <w:r w:rsidRPr="00C60258">
              <w:rPr>
                <w:rPrChange w:id="362" w:author="Author" w:date="2024-06-12T08:48:00Z">
                  <w:rPr>
                    <w:sz w:val="22"/>
                  </w:rPr>
                </w:rPrChange>
              </w:rPr>
              <w:t>10,000</w:t>
            </w:r>
          </w:p>
        </w:tc>
        <w:tc>
          <w:tcPr>
            <w:tcW w:w="1227" w:type="dxa"/>
            <w:tcBorders>
              <w:top w:val="nil"/>
              <w:left w:val="single" w:sz="4" w:space="0" w:color="auto"/>
              <w:bottom w:val="nil"/>
              <w:right w:val="single" w:sz="4" w:space="0" w:color="auto"/>
            </w:tcBorders>
            <w:tcPrChange w:id="363" w:author="Author" w:date="2024-06-12T08:50:00Z">
              <w:tcPr>
                <w:tcW w:w="1227" w:type="dxa"/>
                <w:tcBorders>
                  <w:top w:val="nil"/>
                  <w:left w:val="single" w:sz="4" w:space="0" w:color="auto"/>
                  <w:bottom w:val="nil"/>
                  <w:right w:val="single" w:sz="4" w:space="0" w:color="auto"/>
                </w:tcBorders>
              </w:tcPr>
            </w:tcPrChange>
          </w:tcPr>
          <w:p w14:paraId="5BBCEC40" w14:textId="77777777" w:rsidR="003A0CB9" w:rsidRPr="00C60258" w:rsidRDefault="003A0CB9" w:rsidP="003A0CB9">
            <w:pPr>
              <w:pStyle w:val="CommentText"/>
              <w:jc w:val="center"/>
              <w:rPr>
                <w:rPrChange w:id="364" w:author="Author" w:date="2024-06-12T08:48:00Z">
                  <w:rPr>
                    <w:sz w:val="22"/>
                  </w:rPr>
                </w:rPrChange>
              </w:rPr>
            </w:pPr>
            <w:r w:rsidRPr="00C60258">
              <w:rPr>
                <w:rPrChange w:id="365" w:author="Author" w:date="2024-06-12T08:48:00Z">
                  <w:rPr>
                    <w:sz w:val="22"/>
                  </w:rPr>
                </w:rPrChange>
              </w:rPr>
              <w:t>-600</w:t>
            </w:r>
          </w:p>
        </w:tc>
        <w:tc>
          <w:tcPr>
            <w:tcW w:w="1226" w:type="dxa"/>
            <w:tcBorders>
              <w:top w:val="nil"/>
              <w:left w:val="single" w:sz="4" w:space="0" w:color="auto"/>
              <w:bottom w:val="nil"/>
              <w:right w:val="single" w:sz="4" w:space="0" w:color="auto"/>
            </w:tcBorders>
            <w:tcPrChange w:id="366" w:author="Author" w:date="2024-06-12T08:50:00Z">
              <w:tcPr>
                <w:tcW w:w="1226" w:type="dxa"/>
                <w:tcBorders>
                  <w:top w:val="nil"/>
                  <w:left w:val="single" w:sz="4" w:space="0" w:color="auto"/>
                  <w:bottom w:val="nil"/>
                  <w:right w:val="single" w:sz="4" w:space="0" w:color="auto"/>
                </w:tcBorders>
              </w:tcPr>
            </w:tcPrChange>
          </w:tcPr>
          <w:p w14:paraId="79C02C09" w14:textId="77777777" w:rsidR="003A0CB9" w:rsidRPr="00C60258" w:rsidRDefault="003A0CB9" w:rsidP="003A0CB9">
            <w:pPr>
              <w:pStyle w:val="CommentText"/>
              <w:jc w:val="center"/>
              <w:rPr>
                <w:rFonts w:cs="Arial"/>
                <w:rPrChange w:id="367" w:author="Author" w:date="2024-06-12T08:48:00Z">
                  <w:rPr>
                    <w:rFonts w:cs="Arial"/>
                    <w:sz w:val="22"/>
                  </w:rPr>
                </w:rPrChange>
              </w:rPr>
            </w:pPr>
            <w:r w:rsidRPr="00C60258">
              <w:rPr>
                <w:rFonts w:cs="Arial"/>
                <w:rPrChange w:id="368" w:author="Author" w:date="2024-06-12T08:48:00Z">
                  <w:rPr>
                    <w:rFonts w:cs="Arial"/>
                    <w:sz w:val="22"/>
                  </w:rPr>
                </w:rPrChange>
              </w:rPr>
              <w:t>(250)</w:t>
            </w:r>
          </w:p>
        </w:tc>
        <w:tc>
          <w:tcPr>
            <w:tcW w:w="1332" w:type="dxa"/>
            <w:tcBorders>
              <w:top w:val="nil"/>
              <w:left w:val="single" w:sz="4" w:space="0" w:color="auto"/>
              <w:bottom w:val="nil"/>
            </w:tcBorders>
            <w:tcPrChange w:id="369" w:author="Author" w:date="2024-06-12T08:50:00Z">
              <w:tcPr>
                <w:tcW w:w="1227" w:type="dxa"/>
                <w:tcBorders>
                  <w:top w:val="nil"/>
                  <w:left w:val="single" w:sz="4" w:space="0" w:color="auto"/>
                  <w:bottom w:val="nil"/>
                </w:tcBorders>
              </w:tcPr>
            </w:tcPrChange>
          </w:tcPr>
          <w:p w14:paraId="5C665ED6" w14:textId="77777777" w:rsidR="003A0CB9" w:rsidRPr="00C60258" w:rsidRDefault="003A0CB9" w:rsidP="003A0CB9">
            <w:pPr>
              <w:pStyle w:val="CommentText"/>
              <w:jc w:val="center"/>
              <w:rPr>
                <w:rPrChange w:id="370" w:author="Author" w:date="2024-06-12T08:48:00Z">
                  <w:rPr>
                    <w:sz w:val="22"/>
                  </w:rPr>
                </w:rPrChange>
              </w:rPr>
            </w:pPr>
            <w:r w:rsidRPr="00C60258">
              <w:rPr>
                <w:rPrChange w:id="371" w:author="Author" w:date="2024-06-12T08:48:00Z">
                  <w:rPr>
                    <w:sz w:val="22"/>
                  </w:rPr>
                </w:rPrChange>
              </w:rPr>
              <w:t>15,000,000</w:t>
            </w:r>
          </w:p>
        </w:tc>
        <w:tc>
          <w:tcPr>
            <w:tcW w:w="1226" w:type="dxa"/>
            <w:tcBorders>
              <w:top w:val="nil"/>
              <w:left w:val="single" w:sz="4" w:space="0" w:color="auto"/>
              <w:bottom w:val="nil"/>
            </w:tcBorders>
            <w:tcPrChange w:id="372" w:author="Author" w:date="2024-06-12T08:50:00Z">
              <w:tcPr>
                <w:tcW w:w="1226" w:type="dxa"/>
                <w:tcBorders>
                  <w:top w:val="nil"/>
                  <w:left w:val="single" w:sz="4" w:space="0" w:color="auto"/>
                  <w:bottom w:val="nil"/>
                </w:tcBorders>
              </w:tcPr>
            </w:tcPrChange>
          </w:tcPr>
          <w:p w14:paraId="5E512476" w14:textId="77777777" w:rsidR="003A0CB9" w:rsidRPr="00C60258" w:rsidRDefault="003A0CB9" w:rsidP="003A0CB9">
            <w:pPr>
              <w:pStyle w:val="CommentText"/>
              <w:jc w:val="center"/>
              <w:rPr>
                <w:rPrChange w:id="373" w:author="Author" w:date="2024-06-12T08:48:00Z">
                  <w:rPr>
                    <w:sz w:val="22"/>
                  </w:rPr>
                </w:rPrChange>
              </w:rPr>
            </w:pPr>
            <w:r w:rsidRPr="00C60258">
              <w:rPr>
                <w:rPrChange w:id="374" w:author="Author" w:date="2024-06-12T08:48:00Z">
                  <w:rPr>
                    <w:sz w:val="22"/>
                  </w:rPr>
                </w:rPrChange>
              </w:rPr>
              <w:t>15,000</w:t>
            </w:r>
          </w:p>
        </w:tc>
        <w:tc>
          <w:tcPr>
            <w:tcW w:w="1227" w:type="dxa"/>
            <w:tcBorders>
              <w:top w:val="single" w:sz="4" w:space="0" w:color="auto"/>
              <w:left w:val="single" w:sz="4" w:space="0" w:color="auto"/>
              <w:bottom w:val="nil"/>
            </w:tcBorders>
            <w:vAlign w:val="center"/>
            <w:tcPrChange w:id="375" w:author="Author" w:date="2024-06-12T08:50:00Z">
              <w:tcPr>
                <w:tcW w:w="1227" w:type="dxa"/>
                <w:tcBorders>
                  <w:top w:val="single" w:sz="4" w:space="0" w:color="auto"/>
                  <w:left w:val="single" w:sz="4" w:space="0" w:color="auto"/>
                  <w:bottom w:val="nil"/>
                </w:tcBorders>
                <w:vAlign w:val="center"/>
              </w:tcPr>
            </w:tcPrChange>
          </w:tcPr>
          <w:p w14:paraId="69F0B235" w14:textId="77777777" w:rsidR="003A0CB9" w:rsidRPr="00C60258" w:rsidRDefault="003A0CB9" w:rsidP="003A0CB9">
            <w:pPr>
              <w:pStyle w:val="CommentText"/>
              <w:jc w:val="center"/>
              <w:rPr>
                <w:rFonts w:cs="Arial"/>
                <w:rPrChange w:id="376" w:author="Author" w:date="2024-06-12T08:48:00Z">
                  <w:rPr>
                    <w:rFonts w:cs="Arial"/>
                    <w:sz w:val="22"/>
                  </w:rPr>
                </w:rPrChange>
              </w:rPr>
            </w:pPr>
            <w:r w:rsidRPr="00C60258">
              <w:rPr>
                <w:rFonts w:cs="Arial"/>
                <w:rPrChange w:id="377" w:author="Author" w:date="2024-06-12T08:48:00Z">
                  <w:rPr>
                    <w:rFonts w:cs="Arial"/>
                    <w:sz w:val="22"/>
                  </w:rPr>
                </w:rPrChange>
              </w:rPr>
              <w:t>24,750</w:t>
            </w:r>
          </w:p>
        </w:tc>
      </w:tr>
      <w:tr w:rsidR="003A0CB9" w:rsidRPr="006E461F" w14:paraId="161C28D7" w14:textId="77777777" w:rsidTr="00C60258">
        <w:trPr>
          <w:trHeight w:val="154"/>
          <w:trPrChange w:id="378" w:author="Author" w:date="2024-06-12T08:50:00Z">
            <w:trPr>
              <w:trHeight w:val="154"/>
            </w:trPr>
          </w:trPrChange>
        </w:trPr>
        <w:tc>
          <w:tcPr>
            <w:tcW w:w="629" w:type="dxa"/>
            <w:tcBorders>
              <w:top w:val="nil"/>
              <w:left w:val="single" w:sz="4" w:space="0" w:color="auto"/>
              <w:bottom w:val="nil"/>
              <w:right w:val="nil"/>
            </w:tcBorders>
            <w:vAlign w:val="center"/>
            <w:tcPrChange w:id="379" w:author="Author" w:date="2024-06-12T08:50:00Z">
              <w:tcPr>
                <w:tcW w:w="629" w:type="dxa"/>
                <w:tcBorders>
                  <w:top w:val="nil"/>
                  <w:left w:val="single" w:sz="4" w:space="0" w:color="auto"/>
                  <w:bottom w:val="nil"/>
                  <w:right w:val="nil"/>
                </w:tcBorders>
                <w:vAlign w:val="center"/>
              </w:tcPr>
            </w:tcPrChange>
          </w:tcPr>
          <w:p w14:paraId="3C6CEE9C" w14:textId="77777777" w:rsidR="003A0CB9" w:rsidRPr="00C60258" w:rsidRDefault="003A0CB9" w:rsidP="003A0CB9">
            <w:pPr>
              <w:jc w:val="center"/>
              <w:rPr>
                <w:rFonts w:ascii="Arial" w:hAnsi="Arial"/>
                <w:rPrChange w:id="380" w:author="Author" w:date="2024-06-12T08:48:00Z">
                  <w:rPr>
                    <w:rFonts w:ascii="Arial" w:hAnsi="Arial"/>
                    <w:sz w:val="22"/>
                  </w:rPr>
                </w:rPrChange>
              </w:rPr>
            </w:pPr>
            <w:r w:rsidRPr="00C60258">
              <w:rPr>
                <w:rFonts w:ascii="Arial" w:hAnsi="Arial"/>
                <w:rPrChange w:id="381" w:author="Author" w:date="2024-06-12T08:48:00Z">
                  <w:rPr>
                    <w:rFonts w:ascii="Arial" w:hAnsi="Arial"/>
                    <w:sz w:val="22"/>
                  </w:rPr>
                </w:rPrChange>
              </w:rPr>
              <w:t>May</w:t>
            </w:r>
          </w:p>
        </w:tc>
        <w:tc>
          <w:tcPr>
            <w:tcW w:w="1226" w:type="dxa"/>
            <w:tcBorders>
              <w:top w:val="nil"/>
              <w:left w:val="single" w:sz="4" w:space="0" w:color="auto"/>
              <w:bottom w:val="nil"/>
              <w:right w:val="nil"/>
            </w:tcBorders>
            <w:vAlign w:val="center"/>
            <w:tcPrChange w:id="382" w:author="Author" w:date="2024-06-12T08:50:00Z">
              <w:tcPr>
                <w:tcW w:w="1226" w:type="dxa"/>
                <w:tcBorders>
                  <w:top w:val="nil"/>
                  <w:left w:val="single" w:sz="4" w:space="0" w:color="auto"/>
                  <w:bottom w:val="nil"/>
                  <w:right w:val="nil"/>
                </w:tcBorders>
                <w:vAlign w:val="center"/>
              </w:tcPr>
            </w:tcPrChange>
          </w:tcPr>
          <w:p w14:paraId="3A0A9D54" w14:textId="77777777" w:rsidR="003A0CB9" w:rsidRPr="00C60258" w:rsidRDefault="003A0CB9" w:rsidP="003A0CB9">
            <w:pPr>
              <w:pStyle w:val="FootnoteText"/>
              <w:jc w:val="center"/>
              <w:rPr>
                <w:rPrChange w:id="383" w:author="Author" w:date="2024-06-12T08:48:00Z">
                  <w:rPr>
                    <w:sz w:val="22"/>
                  </w:rPr>
                </w:rPrChange>
              </w:rPr>
            </w:pPr>
            <w:r w:rsidRPr="00C60258">
              <w:rPr>
                <w:rPrChange w:id="384" w:author="Author" w:date="2024-06-12T08:48:00Z">
                  <w:rPr>
                    <w:sz w:val="22"/>
                  </w:rPr>
                </w:rPrChange>
              </w:rPr>
              <w:t>12,000</w:t>
            </w:r>
          </w:p>
        </w:tc>
        <w:tc>
          <w:tcPr>
            <w:tcW w:w="1226" w:type="dxa"/>
            <w:tcBorders>
              <w:top w:val="nil"/>
              <w:left w:val="single" w:sz="4" w:space="0" w:color="auto"/>
              <w:bottom w:val="nil"/>
            </w:tcBorders>
            <w:tcPrChange w:id="385" w:author="Author" w:date="2024-06-12T08:50:00Z">
              <w:tcPr>
                <w:tcW w:w="1226" w:type="dxa"/>
                <w:tcBorders>
                  <w:top w:val="nil"/>
                  <w:left w:val="single" w:sz="4" w:space="0" w:color="auto"/>
                  <w:bottom w:val="nil"/>
                </w:tcBorders>
              </w:tcPr>
            </w:tcPrChange>
          </w:tcPr>
          <w:p w14:paraId="4442845F" w14:textId="77777777" w:rsidR="003A0CB9" w:rsidRPr="00C60258" w:rsidRDefault="003A0CB9" w:rsidP="003A0CB9">
            <w:pPr>
              <w:jc w:val="center"/>
              <w:rPr>
                <w:rFonts w:ascii="Arial" w:hAnsi="Arial"/>
                <w:rPrChange w:id="386" w:author="Author" w:date="2024-06-12T08:48:00Z">
                  <w:rPr>
                    <w:rFonts w:ascii="Arial" w:hAnsi="Arial"/>
                    <w:sz w:val="22"/>
                  </w:rPr>
                </w:rPrChange>
              </w:rPr>
            </w:pPr>
            <w:r w:rsidRPr="00C60258">
              <w:rPr>
                <w:rFonts w:ascii="Arial" w:hAnsi="Arial"/>
                <w:rPrChange w:id="387"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388" w:author="Author" w:date="2024-06-12T08:50:00Z">
              <w:tcPr>
                <w:tcW w:w="1227" w:type="dxa"/>
                <w:tcBorders>
                  <w:top w:val="nil"/>
                  <w:left w:val="single" w:sz="4" w:space="0" w:color="auto"/>
                  <w:bottom w:val="nil"/>
                  <w:right w:val="single" w:sz="4" w:space="0" w:color="auto"/>
                </w:tcBorders>
              </w:tcPr>
            </w:tcPrChange>
          </w:tcPr>
          <w:p w14:paraId="46DCF6B8" w14:textId="77777777" w:rsidR="003A0CB9" w:rsidRPr="00C60258" w:rsidRDefault="003A0CB9" w:rsidP="003A0CB9">
            <w:pPr>
              <w:jc w:val="center"/>
              <w:rPr>
                <w:rFonts w:ascii="Arial" w:hAnsi="Arial"/>
                <w:rPrChange w:id="389" w:author="Author" w:date="2024-06-12T08:48:00Z">
                  <w:rPr>
                    <w:rFonts w:ascii="Arial" w:hAnsi="Arial"/>
                    <w:sz w:val="22"/>
                  </w:rPr>
                </w:rPrChange>
              </w:rPr>
            </w:pPr>
            <w:r w:rsidRPr="00C60258">
              <w:rPr>
                <w:rFonts w:ascii="Arial" w:hAnsi="Arial"/>
                <w:rPrChange w:id="390"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391" w:author="Author" w:date="2024-06-12T08:50:00Z">
              <w:tcPr>
                <w:tcW w:w="1226" w:type="dxa"/>
                <w:tcBorders>
                  <w:top w:val="nil"/>
                  <w:left w:val="single" w:sz="4" w:space="0" w:color="auto"/>
                  <w:bottom w:val="nil"/>
                  <w:right w:val="single" w:sz="4" w:space="0" w:color="auto"/>
                </w:tcBorders>
              </w:tcPr>
            </w:tcPrChange>
          </w:tcPr>
          <w:p w14:paraId="25F1D241" w14:textId="77777777" w:rsidR="003A0CB9" w:rsidRPr="00C60258" w:rsidRDefault="003A0CB9" w:rsidP="003A0CB9">
            <w:pPr>
              <w:jc w:val="center"/>
              <w:rPr>
                <w:rFonts w:ascii="Arial" w:hAnsi="Arial" w:cs="Arial"/>
                <w:rPrChange w:id="392" w:author="Author" w:date="2024-06-12T08:48:00Z">
                  <w:rPr>
                    <w:rFonts w:ascii="Arial" w:hAnsi="Arial" w:cs="Arial"/>
                    <w:sz w:val="22"/>
                  </w:rPr>
                </w:rPrChange>
              </w:rPr>
            </w:pPr>
            <w:r w:rsidRPr="00C60258">
              <w:rPr>
                <w:rFonts w:ascii="Arial" w:hAnsi="Arial" w:cs="Arial"/>
                <w:rPrChange w:id="393" w:author="Author" w:date="2024-06-12T08:48:00Z">
                  <w:rPr>
                    <w:rFonts w:ascii="Arial" w:hAnsi="Arial" w:cs="Arial"/>
                    <w:sz w:val="22"/>
                  </w:rPr>
                </w:rPrChange>
              </w:rPr>
              <w:t>(250)</w:t>
            </w:r>
          </w:p>
        </w:tc>
        <w:tc>
          <w:tcPr>
            <w:tcW w:w="1332" w:type="dxa"/>
            <w:tcBorders>
              <w:top w:val="nil"/>
              <w:left w:val="single" w:sz="4" w:space="0" w:color="auto"/>
              <w:bottom w:val="nil"/>
            </w:tcBorders>
            <w:tcPrChange w:id="394" w:author="Author" w:date="2024-06-12T08:50:00Z">
              <w:tcPr>
                <w:tcW w:w="1227" w:type="dxa"/>
                <w:tcBorders>
                  <w:top w:val="nil"/>
                  <w:left w:val="single" w:sz="4" w:space="0" w:color="auto"/>
                  <w:bottom w:val="nil"/>
                </w:tcBorders>
              </w:tcPr>
            </w:tcPrChange>
          </w:tcPr>
          <w:p w14:paraId="491BC02F" w14:textId="77777777" w:rsidR="003A0CB9" w:rsidRPr="00C60258" w:rsidRDefault="003A0CB9" w:rsidP="003A0CB9">
            <w:pPr>
              <w:jc w:val="center"/>
              <w:rPr>
                <w:rFonts w:ascii="Arial" w:hAnsi="Arial"/>
                <w:rPrChange w:id="395" w:author="Author" w:date="2024-06-12T08:48:00Z">
                  <w:rPr>
                    <w:rFonts w:ascii="Arial" w:hAnsi="Arial"/>
                    <w:sz w:val="22"/>
                  </w:rPr>
                </w:rPrChange>
              </w:rPr>
            </w:pPr>
            <w:r w:rsidRPr="00C60258">
              <w:rPr>
                <w:rFonts w:ascii="Arial" w:hAnsi="Arial"/>
                <w:rPrChange w:id="396" w:author="Author" w:date="2024-06-12T08:48:00Z">
                  <w:rPr>
                    <w:rFonts w:ascii="Arial" w:hAnsi="Arial"/>
                    <w:sz w:val="22"/>
                  </w:rPr>
                </w:rPrChange>
              </w:rPr>
              <w:t>15,000,000</w:t>
            </w:r>
          </w:p>
        </w:tc>
        <w:tc>
          <w:tcPr>
            <w:tcW w:w="1226" w:type="dxa"/>
            <w:tcBorders>
              <w:top w:val="nil"/>
              <w:left w:val="single" w:sz="4" w:space="0" w:color="auto"/>
              <w:bottom w:val="nil"/>
            </w:tcBorders>
            <w:tcPrChange w:id="397" w:author="Author" w:date="2024-06-12T08:50:00Z">
              <w:tcPr>
                <w:tcW w:w="1226" w:type="dxa"/>
                <w:tcBorders>
                  <w:top w:val="nil"/>
                  <w:left w:val="single" w:sz="4" w:space="0" w:color="auto"/>
                  <w:bottom w:val="nil"/>
                </w:tcBorders>
              </w:tcPr>
            </w:tcPrChange>
          </w:tcPr>
          <w:p w14:paraId="48A8AA3C" w14:textId="77777777" w:rsidR="003A0CB9" w:rsidRPr="00C60258" w:rsidRDefault="003A0CB9" w:rsidP="003A0CB9">
            <w:pPr>
              <w:jc w:val="center"/>
              <w:rPr>
                <w:rFonts w:ascii="Arial" w:hAnsi="Arial"/>
                <w:rPrChange w:id="398" w:author="Author" w:date="2024-06-12T08:48:00Z">
                  <w:rPr>
                    <w:rFonts w:ascii="Arial" w:hAnsi="Arial"/>
                    <w:sz w:val="22"/>
                  </w:rPr>
                </w:rPrChange>
              </w:rPr>
            </w:pPr>
            <w:r w:rsidRPr="00C60258">
              <w:rPr>
                <w:rFonts w:ascii="Arial" w:hAnsi="Arial"/>
                <w:rPrChange w:id="399" w:author="Author" w:date="2024-06-12T08:48:00Z">
                  <w:rPr>
                    <w:rFonts w:ascii="Arial" w:hAnsi="Arial"/>
                    <w:sz w:val="22"/>
                  </w:rPr>
                </w:rPrChange>
              </w:rPr>
              <w:t>15,000</w:t>
            </w:r>
          </w:p>
        </w:tc>
        <w:tc>
          <w:tcPr>
            <w:tcW w:w="1227" w:type="dxa"/>
            <w:tcBorders>
              <w:top w:val="nil"/>
              <w:left w:val="single" w:sz="4" w:space="0" w:color="auto"/>
              <w:bottom w:val="nil"/>
            </w:tcBorders>
            <w:vAlign w:val="center"/>
            <w:tcPrChange w:id="400" w:author="Author" w:date="2024-06-12T08:50:00Z">
              <w:tcPr>
                <w:tcW w:w="1227" w:type="dxa"/>
                <w:tcBorders>
                  <w:top w:val="nil"/>
                  <w:left w:val="single" w:sz="4" w:space="0" w:color="auto"/>
                  <w:bottom w:val="nil"/>
                </w:tcBorders>
                <w:vAlign w:val="center"/>
              </w:tcPr>
            </w:tcPrChange>
          </w:tcPr>
          <w:p w14:paraId="09978D80" w14:textId="77777777" w:rsidR="003A0CB9" w:rsidRPr="00C60258" w:rsidRDefault="003A0CB9" w:rsidP="003A0CB9">
            <w:pPr>
              <w:jc w:val="center"/>
              <w:rPr>
                <w:rFonts w:ascii="Arial" w:hAnsi="Arial" w:cs="Arial"/>
                <w:rPrChange w:id="401" w:author="Author" w:date="2024-06-12T08:48:00Z">
                  <w:rPr>
                    <w:rFonts w:ascii="Arial" w:hAnsi="Arial" w:cs="Arial"/>
                    <w:sz w:val="22"/>
                  </w:rPr>
                </w:rPrChange>
              </w:rPr>
            </w:pPr>
            <w:r w:rsidRPr="00C60258">
              <w:rPr>
                <w:rFonts w:ascii="Arial" w:hAnsi="Arial" w:cs="Arial"/>
                <w:rPrChange w:id="402" w:author="Author" w:date="2024-06-12T08:48:00Z">
                  <w:rPr>
                    <w:rFonts w:ascii="Arial" w:hAnsi="Arial" w:cs="Arial"/>
                    <w:sz w:val="22"/>
                  </w:rPr>
                </w:rPrChange>
              </w:rPr>
              <w:t>24,750</w:t>
            </w:r>
          </w:p>
        </w:tc>
      </w:tr>
      <w:tr w:rsidR="003A0CB9" w:rsidRPr="006E461F" w14:paraId="21F0B4B3" w14:textId="77777777" w:rsidTr="00C60258">
        <w:trPr>
          <w:trHeight w:val="154"/>
          <w:trPrChange w:id="403" w:author="Author" w:date="2024-06-12T08:50:00Z">
            <w:trPr>
              <w:trHeight w:val="154"/>
            </w:trPr>
          </w:trPrChange>
        </w:trPr>
        <w:tc>
          <w:tcPr>
            <w:tcW w:w="629" w:type="dxa"/>
            <w:tcBorders>
              <w:top w:val="nil"/>
              <w:left w:val="single" w:sz="4" w:space="0" w:color="auto"/>
              <w:bottom w:val="nil"/>
              <w:right w:val="nil"/>
            </w:tcBorders>
            <w:vAlign w:val="center"/>
            <w:tcPrChange w:id="404" w:author="Author" w:date="2024-06-12T08:50:00Z">
              <w:tcPr>
                <w:tcW w:w="629" w:type="dxa"/>
                <w:tcBorders>
                  <w:top w:val="nil"/>
                  <w:left w:val="single" w:sz="4" w:space="0" w:color="auto"/>
                  <w:bottom w:val="nil"/>
                  <w:right w:val="nil"/>
                </w:tcBorders>
                <w:vAlign w:val="center"/>
              </w:tcPr>
            </w:tcPrChange>
          </w:tcPr>
          <w:p w14:paraId="51578291" w14:textId="77777777" w:rsidR="003A0CB9" w:rsidRPr="00C60258" w:rsidRDefault="003A0CB9" w:rsidP="003A0CB9">
            <w:pPr>
              <w:jc w:val="center"/>
              <w:rPr>
                <w:rFonts w:ascii="Arial" w:hAnsi="Arial"/>
                <w:rPrChange w:id="405" w:author="Author" w:date="2024-06-12T08:48:00Z">
                  <w:rPr>
                    <w:rFonts w:ascii="Arial" w:hAnsi="Arial"/>
                    <w:sz w:val="22"/>
                  </w:rPr>
                </w:rPrChange>
              </w:rPr>
            </w:pPr>
            <w:r w:rsidRPr="00C60258">
              <w:rPr>
                <w:rFonts w:ascii="Arial" w:hAnsi="Arial"/>
                <w:rPrChange w:id="406" w:author="Author" w:date="2024-06-12T08:48:00Z">
                  <w:rPr>
                    <w:rFonts w:ascii="Arial" w:hAnsi="Arial"/>
                    <w:sz w:val="22"/>
                  </w:rPr>
                </w:rPrChange>
              </w:rPr>
              <w:t>Jun</w:t>
            </w:r>
          </w:p>
        </w:tc>
        <w:tc>
          <w:tcPr>
            <w:tcW w:w="1226" w:type="dxa"/>
            <w:tcBorders>
              <w:top w:val="nil"/>
              <w:left w:val="single" w:sz="4" w:space="0" w:color="auto"/>
              <w:bottom w:val="nil"/>
              <w:right w:val="nil"/>
            </w:tcBorders>
            <w:vAlign w:val="center"/>
            <w:tcPrChange w:id="407" w:author="Author" w:date="2024-06-12T08:50:00Z">
              <w:tcPr>
                <w:tcW w:w="1226" w:type="dxa"/>
                <w:tcBorders>
                  <w:top w:val="nil"/>
                  <w:left w:val="single" w:sz="4" w:space="0" w:color="auto"/>
                  <w:bottom w:val="nil"/>
                  <w:right w:val="nil"/>
                </w:tcBorders>
                <w:vAlign w:val="center"/>
              </w:tcPr>
            </w:tcPrChange>
          </w:tcPr>
          <w:p w14:paraId="2538D2F0" w14:textId="77777777" w:rsidR="003A0CB9" w:rsidRPr="00C60258" w:rsidRDefault="003A0CB9" w:rsidP="003A0CB9">
            <w:pPr>
              <w:jc w:val="center"/>
              <w:rPr>
                <w:rFonts w:ascii="Arial" w:hAnsi="Arial"/>
                <w:rPrChange w:id="408" w:author="Author" w:date="2024-06-12T08:48:00Z">
                  <w:rPr>
                    <w:rFonts w:ascii="Arial" w:hAnsi="Arial"/>
                    <w:sz w:val="22"/>
                  </w:rPr>
                </w:rPrChange>
              </w:rPr>
            </w:pPr>
            <w:r w:rsidRPr="00C60258">
              <w:rPr>
                <w:rFonts w:ascii="Arial" w:hAnsi="Arial"/>
                <w:rPrChange w:id="409" w:author="Author" w:date="2024-06-12T08:48:00Z">
                  <w:rPr>
                    <w:rFonts w:ascii="Arial" w:hAnsi="Arial"/>
                    <w:sz w:val="22"/>
                  </w:rPr>
                </w:rPrChange>
              </w:rPr>
              <w:t>12,000</w:t>
            </w:r>
          </w:p>
        </w:tc>
        <w:tc>
          <w:tcPr>
            <w:tcW w:w="1226" w:type="dxa"/>
            <w:tcBorders>
              <w:top w:val="nil"/>
              <w:left w:val="single" w:sz="4" w:space="0" w:color="auto"/>
              <w:bottom w:val="nil"/>
            </w:tcBorders>
            <w:tcPrChange w:id="410" w:author="Author" w:date="2024-06-12T08:50:00Z">
              <w:tcPr>
                <w:tcW w:w="1226" w:type="dxa"/>
                <w:tcBorders>
                  <w:top w:val="nil"/>
                  <w:left w:val="single" w:sz="4" w:space="0" w:color="auto"/>
                  <w:bottom w:val="nil"/>
                </w:tcBorders>
              </w:tcPr>
            </w:tcPrChange>
          </w:tcPr>
          <w:p w14:paraId="100107FF" w14:textId="77777777" w:rsidR="003A0CB9" w:rsidRPr="00C60258" w:rsidRDefault="003A0CB9" w:rsidP="003A0CB9">
            <w:pPr>
              <w:jc w:val="center"/>
              <w:rPr>
                <w:rFonts w:ascii="Arial" w:hAnsi="Arial"/>
                <w:rPrChange w:id="411" w:author="Author" w:date="2024-06-12T08:48:00Z">
                  <w:rPr>
                    <w:rFonts w:ascii="Arial" w:hAnsi="Arial"/>
                    <w:sz w:val="22"/>
                  </w:rPr>
                </w:rPrChange>
              </w:rPr>
            </w:pPr>
            <w:r w:rsidRPr="00C60258">
              <w:rPr>
                <w:rFonts w:ascii="Arial" w:hAnsi="Arial"/>
                <w:rPrChange w:id="412"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413" w:author="Author" w:date="2024-06-12T08:50:00Z">
              <w:tcPr>
                <w:tcW w:w="1227" w:type="dxa"/>
                <w:tcBorders>
                  <w:top w:val="nil"/>
                  <w:left w:val="single" w:sz="4" w:space="0" w:color="auto"/>
                  <w:bottom w:val="nil"/>
                  <w:right w:val="single" w:sz="4" w:space="0" w:color="auto"/>
                </w:tcBorders>
              </w:tcPr>
            </w:tcPrChange>
          </w:tcPr>
          <w:p w14:paraId="129C8E11" w14:textId="77777777" w:rsidR="003A0CB9" w:rsidRPr="00C60258" w:rsidRDefault="003A0CB9" w:rsidP="003A0CB9">
            <w:pPr>
              <w:jc w:val="center"/>
              <w:rPr>
                <w:rFonts w:ascii="Arial" w:hAnsi="Arial"/>
                <w:rPrChange w:id="414" w:author="Author" w:date="2024-06-12T08:48:00Z">
                  <w:rPr>
                    <w:rFonts w:ascii="Arial" w:hAnsi="Arial"/>
                    <w:sz w:val="22"/>
                  </w:rPr>
                </w:rPrChange>
              </w:rPr>
            </w:pPr>
            <w:r w:rsidRPr="00C60258">
              <w:rPr>
                <w:rFonts w:ascii="Arial" w:hAnsi="Arial"/>
                <w:rPrChange w:id="415"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416" w:author="Author" w:date="2024-06-12T08:50:00Z">
              <w:tcPr>
                <w:tcW w:w="1226" w:type="dxa"/>
                <w:tcBorders>
                  <w:top w:val="nil"/>
                  <w:left w:val="single" w:sz="4" w:space="0" w:color="auto"/>
                  <w:bottom w:val="nil"/>
                  <w:right w:val="single" w:sz="4" w:space="0" w:color="auto"/>
                </w:tcBorders>
              </w:tcPr>
            </w:tcPrChange>
          </w:tcPr>
          <w:p w14:paraId="1B02E025" w14:textId="77777777" w:rsidR="003A0CB9" w:rsidRPr="00C60258" w:rsidRDefault="003A0CB9" w:rsidP="003A0CB9">
            <w:pPr>
              <w:jc w:val="center"/>
              <w:rPr>
                <w:rFonts w:ascii="Arial" w:hAnsi="Arial" w:cs="Arial"/>
                <w:rPrChange w:id="417" w:author="Author" w:date="2024-06-12T08:48:00Z">
                  <w:rPr>
                    <w:rFonts w:ascii="Arial" w:hAnsi="Arial" w:cs="Arial"/>
                    <w:sz w:val="22"/>
                  </w:rPr>
                </w:rPrChange>
              </w:rPr>
            </w:pPr>
            <w:r w:rsidRPr="00C60258">
              <w:rPr>
                <w:rFonts w:ascii="Arial" w:hAnsi="Arial" w:cs="Arial"/>
                <w:rPrChange w:id="418" w:author="Author" w:date="2024-06-12T08:48:00Z">
                  <w:rPr>
                    <w:rFonts w:ascii="Arial" w:hAnsi="Arial" w:cs="Arial"/>
                    <w:sz w:val="22"/>
                  </w:rPr>
                </w:rPrChange>
              </w:rPr>
              <w:t>(250)</w:t>
            </w:r>
          </w:p>
        </w:tc>
        <w:tc>
          <w:tcPr>
            <w:tcW w:w="1332" w:type="dxa"/>
            <w:tcBorders>
              <w:top w:val="nil"/>
              <w:left w:val="single" w:sz="4" w:space="0" w:color="auto"/>
              <w:bottom w:val="nil"/>
            </w:tcBorders>
            <w:tcPrChange w:id="419" w:author="Author" w:date="2024-06-12T08:50:00Z">
              <w:tcPr>
                <w:tcW w:w="1227" w:type="dxa"/>
                <w:tcBorders>
                  <w:top w:val="nil"/>
                  <w:left w:val="single" w:sz="4" w:space="0" w:color="auto"/>
                  <w:bottom w:val="nil"/>
                </w:tcBorders>
              </w:tcPr>
            </w:tcPrChange>
          </w:tcPr>
          <w:p w14:paraId="585DA73C" w14:textId="77777777" w:rsidR="003A0CB9" w:rsidRPr="00C60258" w:rsidRDefault="003A0CB9" w:rsidP="003A0CB9">
            <w:pPr>
              <w:jc w:val="center"/>
              <w:rPr>
                <w:rFonts w:ascii="Arial" w:hAnsi="Arial"/>
                <w:rPrChange w:id="420" w:author="Author" w:date="2024-06-12T08:48:00Z">
                  <w:rPr>
                    <w:rFonts w:ascii="Arial" w:hAnsi="Arial"/>
                    <w:sz w:val="22"/>
                  </w:rPr>
                </w:rPrChange>
              </w:rPr>
            </w:pPr>
            <w:r w:rsidRPr="00C60258">
              <w:rPr>
                <w:rFonts w:ascii="Arial" w:hAnsi="Arial"/>
                <w:rPrChange w:id="421" w:author="Author" w:date="2024-06-12T08:48:00Z">
                  <w:rPr>
                    <w:rFonts w:ascii="Arial" w:hAnsi="Arial"/>
                    <w:sz w:val="22"/>
                  </w:rPr>
                </w:rPrChange>
              </w:rPr>
              <w:t>15,000,000</w:t>
            </w:r>
          </w:p>
        </w:tc>
        <w:tc>
          <w:tcPr>
            <w:tcW w:w="1226" w:type="dxa"/>
            <w:tcBorders>
              <w:top w:val="nil"/>
              <w:left w:val="single" w:sz="4" w:space="0" w:color="auto"/>
              <w:bottom w:val="nil"/>
            </w:tcBorders>
            <w:tcPrChange w:id="422" w:author="Author" w:date="2024-06-12T08:50:00Z">
              <w:tcPr>
                <w:tcW w:w="1226" w:type="dxa"/>
                <w:tcBorders>
                  <w:top w:val="nil"/>
                  <w:left w:val="single" w:sz="4" w:space="0" w:color="auto"/>
                  <w:bottom w:val="nil"/>
                </w:tcBorders>
              </w:tcPr>
            </w:tcPrChange>
          </w:tcPr>
          <w:p w14:paraId="1BE580B1" w14:textId="77777777" w:rsidR="003A0CB9" w:rsidRPr="00C60258" w:rsidRDefault="003A0CB9" w:rsidP="003A0CB9">
            <w:pPr>
              <w:jc w:val="center"/>
              <w:rPr>
                <w:rFonts w:ascii="Arial" w:hAnsi="Arial"/>
                <w:rPrChange w:id="423" w:author="Author" w:date="2024-06-12T08:48:00Z">
                  <w:rPr>
                    <w:rFonts w:ascii="Arial" w:hAnsi="Arial"/>
                    <w:sz w:val="22"/>
                  </w:rPr>
                </w:rPrChange>
              </w:rPr>
            </w:pPr>
            <w:r w:rsidRPr="00C60258">
              <w:rPr>
                <w:rFonts w:ascii="Arial" w:hAnsi="Arial"/>
                <w:rPrChange w:id="424" w:author="Author" w:date="2024-06-12T08:48:00Z">
                  <w:rPr>
                    <w:rFonts w:ascii="Arial" w:hAnsi="Arial"/>
                    <w:sz w:val="22"/>
                  </w:rPr>
                </w:rPrChange>
              </w:rPr>
              <w:t>15,000</w:t>
            </w:r>
          </w:p>
        </w:tc>
        <w:tc>
          <w:tcPr>
            <w:tcW w:w="1227" w:type="dxa"/>
            <w:tcBorders>
              <w:top w:val="nil"/>
              <w:left w:val="single" w:sz="4" w:space="0" w:color="auto"/>
              <w:bottom w:val="nil"/>
            </w:tcBorders>
            <w:vAlign w:val="center"/>
            <w:tcPrChange w:id="425" w:author="Author" w:date="2024-06-12T08:50:00Z">
              <w:tcPr>
                <w:tcW w:w="1227" w:type="dxa"/>
                <w:tcBorders>
                  <w:top w:val="nil"/>
                  <w:left w:val="single" w:sz="4" w:space="0" w:color="auto"/>
                  <w:bottom w:val="nil"/>
                </w:tcBorders>
                <w:vAlign w:val="center"/>
              </w:tcPr>
            </w:tcPrChange>
          </w:tcPr>
          <w:p w14:paraId="4E86BC40" w14:textId="77777777" w:rsidR="003A0CB9" w:rsidRPr="00C60258" w:rsidRDefault="003A0CB9" w:rsidP="003A0CB9">
            <w:pPr>
              <w:jc w:val="center"/>
              <w:rPr>
                <w:rFonts w:ascii="Arial" w:hAnsi="Arial" w:cs="Arial"/>
                <w:rPrChange w:id="426" w:author="Author" w:date="2024-06-12T08:48:00Z">
                  <w:rPr>
                    <w:rFonts w:ascii="Arial" w:hAnsi="Arial" w:cs="Arial"/>
                    <w:sz w:val="22"/>
                  </w:rPr>
                </w:rPrChange>
              </w:rPr>
            </w:pPr>
            <w:r w:rsidRPr="00C60258">
              <w:rPr>
                <w:rFonts w:ascii="Arial" w:hAnsi="Arial" w:cs="Arial"/>
                <w:rPrChange w:id="427" w:author="Author" w:date="2024-06-12T08:48:00Z">
                  <w:rPr>
                    <w:rFonts w:ascii="Arial" w:hAnsi="Arial" w:cs="Arial"/>
                    <w:sz w:val="22"/>
                  </w:rPr>
                </w:rPrChange>
              </w:rPr>
              <w:t>24,750</w:t>
            </w:r>
          </w:p>
        </w:tc>
      </w:tr>
      <w:tr w:rsidR="003A0CB9" w:rsidRPr="006E461F" w14:paraId="1103DBAA" w14:textId="77777777" w:rsidTr="00C60258">
        <w:trPr>
          <w:trHeight w:val="154"/>
          <w:trPrChange w:id="428" w:author="Author" w:date="2024-06-12T08:50:00Z">
            <w:trPr>
              <w:trHeight w:val="154"/>
            </w:trPr>
          </w:trPrChange>
        </w:trPr>
        <w:tc>
          <w:tcPr>
            <w:tcW w:w="629" w:type="dxa"/>
            <w:tcBorders>
              <w:top w:val="nil"/>
              <w:left w:val="single" w:sz="4" w:space="0" w:color="auto"/>
              <w:bottom w:val="nil"/>
              <w:right w:val="nil"/>
            </w:tcBorders>
            <w:vAlign w:val="center"/>
            <w:tcPrChange w:id="429" w:author="Author" w:date="2024-06-12T08:50:00Z">
              <w:tcPr>
                <w:tcW w:w="629" w:type="dxa"/>
                <w:tcBorders>
                  <w:top w:val="nil"/>
                  <w:left w:val="single" w:sz="4" w:space="0" w:color="auto"/>
                  <w:bottom w:val="nil"/>
                  <w:right w:val="nil"/>
                </w:tcBorders>
                <w:vAlign w:val="center"/>
              </w:tcPr>
            </w:tcPrChange>
          </w:tcPr>
          <w:p w14:paraId="2A50FB83" w14:textId="77777777" w:rsidR="003A0CB9" w:rsidRPr="00C60258" w:rsidRDefault="003A0CB9" w:rsidP="003A0CB9">
            <w:pPr>
              <w:jc w:val="center"/>
              <w:rPr>
                <w:rFonts w:ascii="Arial" w:hAnsi="Arial"/>
                <w:rPrChange w:id="430" w:author="Author" w:date="2024-06-12T08:48:00Z">
                  <w:rPr>
                    <w:rFonts w:ascii="Arial" w:hAnsi="Arial"/>
                    <w:sz w:val="22"/>
                  </w:rPr>
                </w:rPrChange>
              </w:rPr>
            </w:pPr>
            <w:r w:rsidRPr="00C60258">
              <w:rPr>
                <w:rFonts w:ascii="Arial" w:hAnsi="Arial"/>
                <w:rPrChange w:id="431" w:author="Author" w:date="2024-06-12T08:48:00Z">
                  <w:rPr>
                    <w:rFonts w:ascii="Arial" w:hAnsi="Arial"/>
                    <w:sz w:val="22"/>
                  </w:rPr>
                </w:rPrChange>
              </w:rPr>
              <w:t>Jul</w:t>
            </w:r>
          </w:p>
        </w:tc>
        <w:tc>
          <w:tcPr>
            <w:tcW w:w="1226" w:type="dxa"/>
            <w:tcBorders>
              <w:top w:val="nil"/>
              <w:left w:val="single" w:sz="4" w:space="0" w:color="auto"/>
              <w:bottom w:val="nil"/>
              <w:right w:val="nil"/>
            </w:tcBorders>
            <w:vAlign w:val="center"/>
            <w:tcPrChange w:id="432" w:author="Author" w:date="2024-06-12T08:50:00Z">
              <w:tcPr>
                <w:tcW w:w="1226" w:type="dxa"/>
                <w:tcBorders>
                  <w:top w:val="nil"/>
                  <w:left w:val="single" w:sz="4" w:space="0" w:color="auto"/>
                  <w:bottom w:val="nil"/>
                  <w:right w:val="nil"/>
                </w:tcBorders>
                <w:vAlign w:val="center"/>
              </w:tcPr>
            </w:tcPrChange>
          </w:tcPr>
          <w:p w14:paraId="7FCDAB2D" w14:textId="77777777" w:rsidR="003A0CB9" w:rsidRPr="00C60258" w:rsidRDefault="003A0CB9" w:rsidP="003A0CB9">
            <w:pPr>
              <w:jc w:val="center"/>
              <w:rPr>
                <w:rFonts w:ascii="Arial" w:hAnsi="Arial"/>
                <w:rPrChange w:id="433" w:author="Author" w:date="2024-06-12T08:48:00Z">
                  <w:rPr>
                    <w:rFonts w:ascii="Arial" w:hAnsi="Arial"/>
                    <w:sz w:val="22"/>
                  </w:rPr>
                </w:rPrChange>
              </w:rPr>
            </w:pPr>
            <w:r w:rsidRPr="00C60258">
              <w:rPr>
                <w:rFonts w:ascii="Arial" w:hAnsi="Arial"/>
                <w:rPrChange w:id="434" w:author="Author" w:date="2024-06-12T08:48:00Z">
                  <w:rPr>
                    <w:rFonts w:ascii="Arial" w:hAnsi="Arial"/>
                    <w:sz w:val="22"/>
                  </w:rPr>
                </w:rPrChange>
              </w:rPr>
              <w:t>12,000</w:t>
            </w:r>
          </w:p>
        </w:tc>
        <w:tc>
          <w:tcPr>
            <w:tcW w:w="1226" w:type="dxa"/>
            <w:tcBorders>
              <w:top w:val="nil"/>
              <w:left w:val="single" w:sz="4" w:space="0" w:color="auto"/>
              <w:bottom w:val="nil"/>
            </w:tcBorders>
            <w:tcPrChange w:id="435" w:author="Author" w:date="2024-06-12T08:50:00Z">
              <w:tcPr>
                <w:tcW w:w="1226" w:type="dxa"/>
                <w:tcBorders>
                  <w:top w:val="nil"/>
                  <w:left w:val="single" w:sz="4" w:space="0" w:color="auto"/>
                  <w:bottom w:val="nil"/>
                </w:tcBorders>
              </w:tcPr>
            </w:tcPrChange>
          </w:tcPr>
          <w:p w14:paraId="102CCE58" w14:textId="77777777" w:rsidR="003A0CB9" w:rsidRPr="00C60258" w:rsidRDefault="003A0CB9" w:rsidP="003A0CB9">
            <w:pPr>
              <w:jc w:val="center"/>
              <w:rPr>
                <w:rFonts w:ascii="Arial" w:hAnsi="Arial"/>
                <w:rPrChange w:id="436" w:author="Author" w:date="2024-06-12T08:48:00Z">
                  <w:rPr>
                    <w:rFonts w:ascii="Arial" w:hAnsi="Arial"/>
                    <w:sz w:val="22"/>
                  </w:rPr>
                </w:rPrChange>
              </w:rPr>
            </w:pPr>
            <w:r w:rsidRPr="00C60258">
              <w:rPr>
                <w:rFonts w:ascii="Arial" w:hAnsi="Arial"/>
                <w:rPrChange w:id="437"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438" w:author="Author" w:date="2024-06-12T08:50:00Z">
              <w:tcPr>
                <w:tcW w:w="1227" w:type="dxa"/>
                <w:tcBorders>
                  <w:top w:val="nil"/>
                  <w:left w:val="single" w:sz="4" w:space="0" w:color="auto"/>
                  <w:bottom w:val="nil"/>
                  <w:right w:val="single" w:sz="4" w:space="0" w:color="auto"/>
                </w:tcBorders>
              </w:tcPr>
            </w:tcPrChange>
          </w:tcPr>
          <w:p w14:paraId="21F4B626" w14:textId="77777777" w:rsidR="003A0CB9" w:rsidRPr="00C60258" w:rsidRDefault="003A0CB9" w:rsidP="003A0CB9">
            <w:pPr>
              <w:jc w:val="center"/>
              <w:rPr>
                <w:rFonts w:ascii="Arial" w:hAnsi="Arial"/>
                <w:rPrChange w:id="439" w:author="Author" w:date="2024-06-12T08:48:00Z">
                  <w:rPr>
                    <w:rFonts w:ascii="Arial" w:hAnsi="Arial"/>
                    <w:sz w:val="22"/>
                  </w:rPr>
                </w:rPrChange>
              </w:rPr>
            </w:pPr>
            <w:r w:rsidRPr="00C60258">
              <w:rPr>
                <w:rFonts w:ascii="Arial" w:hAnsi="Arial"/>
                <w:rPrChange w:id="440"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441" w:author="Author" w:date="2024-06-12T08:50:00Z">
              <w:tcPr>
                <w:tcW w:w="1226" w:type="dxa"/>
                <w:tcBorders>
                  <w:top w:val="nil"/>
                  <w:left w:val="single" w:sz="4" w:space="0" w:color="auto"/>
                  <w:bottom w:val="nil"/>
                  <w:right w:val="single" w:sz="4" w:space="0" w:color="auto"/>
                </w:tcBorders>
              </w:tcPr>
            </w:tcPrChange>
          </w:tcPr>
          <w:p w14:paraId="43FCA1C7" w14:textId="77777777" w:rsidR="003A0CB9" w:rsidRPr="00C60258" w:rsidRDefault="003A0CB9" w:rsidP="003A0CB9">
            <w:pPr>
              <w:jc w:val="center"/>
              <w:rPr>
                <w:rFonts w:ascii="Arial" w:hAnsi="Arial" w:cs="Arial"/>
                <w:rPrChange w:id="442" w:author="Author" w:date="2024-06-12T08:48:00Z">
                  <w:rPr>
                    <w:rFonts w:ascii="Arial" w:hAnsi="Arial" w:cs="Arial"/>
                    <w:sz w:val="22"/>
                  </w:rPr>
                </w:rPrChange>
              </w:rPr>
            </w:pPr>
            <w:r w:rsidRPr="00C60258">
              <w:rPr>
                <w:rFonts w:ascii="Arial" w:hAnsi="Arial" w:cs="Arial"/>
                <w:rPrChange w:id="443" w:author="Author" w:date="2024-06-12T08:48:00Z">
                  <w:rPr>
                    <w:rFonts w:ascii="Arial" w:hAnsi="Arial" w:cs="Arial"/>
                    <w:sz w:val="22"/>
                  </w:rPr>
                </w:rPrChange>
              </w:rPr>
              <w:t>(250)</w:t>
            </w:r>
          </w:p>
        </w:tc>
        <w:tc>
          <w:tcPr>
            <w:tcW w:w="1332" w:type="dxa"/>
            <w:tcBorders>
              <w:top w:val="nil"/>
              <w:left w:val="single" w:sz="4" w:space="0" w:color="auto"/>
              <w:bottom w:val="nil"/>
            </w:tcBorders>
            <w:tcPrChange w:id="444" w:author="Author" w:date="2024-06-12T08:50:00Z">
              <w:tcPr>
                <w:tcW w:w="1227" w:type="dxa"/>
                <w:tcBorders>
                  <w:top w:val="nil"/>
                  <w:left w:val="single" w:sz="4" w:space="0" w:color="auto"/>
                  <w:bottom w:val="nil"/>
                </w:tcBorders>
              </w:tcPr>
            </w:tcPrChange>
          </w:tcPr>
          <w:p w14:paraId="4DD71E31" w14:textId="77777777" w:rsidR="003A0CB9" w:rsidRPr="00C60258" w:rsidRDefault="003A0CB9" w:rsidP="003A0CB9">
            <w:pPr>
              <w:jc w:val="center"/>
              <w:rPr>
                <w:rFonts w:ascii="Arial" w:hAnsi="Arial"/>
                <w:rPrChange w:id="445" w:author="Author" w:date="2024-06-12T08:48:00Z">
                  <w:rPr>
                    <w:rFonts w:ascii="Arial" w:hAnsi="Arial"/>
                    <w:sz w:val="22"/>
                  </w:rPr>
                </w:rPrChange>
              </w:rPr>
            </w:pPr>
            <w:r w:rsidRPr="00C60258">
              <w:rPr>
                <w:rFonts w:ascii="Arial" w:hAnsi="Arial"/>
                <w:rPrChange w:id="446" w:author="Author" w:date="2024-06-12T08:48:00Z">
                  <w:rPr>
                    <w:rFonts w:ascii="Arial" w:hAnsi="Arial"/>
                    <w:sz w:val="22"/>
                  </w:rPr>
                </w:rPrChange>
              </w:rPr>
              <w:t>18,000,000</w:t>
            </w:r>
          </w:p>
        </w:tc>
        <w:tc>
          <w:tcPr>
            <w:tcW w:w="1226" w:type="dxa"/>
            <w:tcBorders>
              <w:top w:val="nil"/>
              <w:left w:val="single" w:sz="4" w:space="0" w:color="auto"/>
              <w:bottom w:val="nil"/>
            </w:tcBorders>
            <w:tcPrChange w:id="447" w:author="Author" w:date="2024-06-12T08:50:00Z">
              <w:tcPr>
                <w:tcW w:w="1226" w:type="dxa"/>
                <w:tcBorders>
                  <w:top w:val="nil"/>
                  <w:left w:val="single" w:sz="4" w:space="0" w:color="auto"/>
                  <w:bottom w:val="nil"/>
                </w:tcBorders>
              </w:tcPr>
            </w:tcPrChange>
          </w:tcPr>
          <w:p w14:paraId="50AE21E7" w14:textId="77777777" w:rsidR="003A0CB9" w:rsidRPr="00C60258" w:rsidRDefault="003A0CB9" w:rsidP="003A0CB9">
            <w:pPr>
              <w:jc w:val="center"/>
              <w:rPr>
                <w:rFonts w:ascii="Arial" w:hAnsi="Arial"/>
                <w:rPrChange w:id="448" w:author="Author" w:date="2024-06-12T08:48:00Z">
                  <w:rPr>
                    <w:rFonts w:ascii="Arial" w:hAnsi="Arial"/>
                    <w:sz w:val="22"/>
                  </w:rPr>
                </w:rPrChange>
              </w:rPr>
            </w:pPr>
            <w:r w:rsidRPr="00C60258">
              <w:rPr>
                <w:rFonts w:ascii="Arial" w:hAnsi="Arial"/>
                <w:rPrChange w:id="449"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450" w:author="Author" w:date="2024-06-12T08:50:00Z">
              <w:tcPr>
                <w:tcW w:w="1227" w:type="dxa"/>
                <w:tcBorders>
                  <w:top w:val="nil"/>
                  <w:left w:val="single" w:sz="4" w:space="0" w:color="auto"/>
                  <w:bottom w:val="nil"/>
                </w:tcBorders>
                <w:vAlign w:val="center"/>
              </w:tcPr>
            </w:tcPrChange>
          </w:tcPr>
          <w:p w14:paraId="43578E88" w14:textId="77777777" w:rsidR="003A0CB9" w:rsidRPr="00C60258" w:rsidRDefault="003A0CB9" w:rsidP="003A0CB9">
            <w:pPr>
              <w:jc w:val="center"/>
              <w:rPr>
                <w:rFonts w:ascii="Arial" w:hAnsi="Arial" w:cs="Arial"/>
                <w:rPrChange w:id="451" w:author="Author" w:date="2024-06-12T08:48:00Z">
                  <w:rPr>
                    <w:rFonts w:ascii="Arial" w:hAnsi="Arial" w:cs="Arial"/>
                    <w:sz w:val="22"/>
                  </w:rPr>
                </w:rPrChange>
              </w:rPr>
            </w:pPr>
            <w:r w:rsidRPr="00C60258">
              <w:rPr>
                <w:rFonts w:ascii="Arial" w:hAnsi="Arial" w:cs="Arial"/>
                <w:rPrChange w:id="452" w:author="Author" w:date="2024-06-12T08:48:00Z">
                  <w:rPr>
                    <w:rFonts w:ascii="Arial" w:hAnsi="Arial" w:cs="Arial"/>
                    <w:sz w:val="22"/>
                  </w:rPr>
                </w:rPrChange>
              </w:rPr>
              <w:t>28,750</w:t>
            </w:r>
          </w:p>
        </w:tc>
      </w:tr>
      <w:tr w:rsidR="003A0CB9" w:rsidRPr="006E461F" w14:paraId="2D85EE85" w14:textId="77777777" w:rsidTr="00C60258">
        <w:trPr>
          <w:trHeight w:val="154"/>
          <w:trPrChange w:id="453" w:author="Author" w:date="2024-06-12T08:50:00Z">
            <w:trPr>
              <w:trHeight w:val="154"/>
            </w:trPr>
          </w:trPrChange>
        </w:trPr>
        <w:tc>
          <w:tcPr>
            <w:tcW w:w="629" w:type="dxa"/>
            <w:tcBorders>
              <w:top w:val="nil"/>
              <w:bottom w:val="nil"/>
              <w:right w:val="nil"/>
            </w:tcBorders>
            <w:vAlign w:val="center"/>
            <w:tcPrChange w:id="454" w:author="Author" w:date="2024-06-12T08:50:00Z">
              <w:tcPr>
                <w:tcW w:w="629" w:type="dxa"/>
                <w:tcBorders>
                  <w:top w:val="nil"/>
                  <w:bottom w:val="nil"/>
                  <w:right w:val="nil"/>
                </w:tcBorders>
                <w:vAlign w:val="center"/>
              </w:tcPr>
            </w:tcPrChange>
          </w:tcPr>
          <w:p w14:paraId="5C0EBD95" w14:textId="77777777" w:rsidR="003A0CB9" w:rsidRPr="00C60258" w:rsidRDefault="003A0CB9" w:rsidP="003A0CB9">
            <w:pPr>
              <w:jc w:val="center"/>
              <w:rPr>
                <w:rFonts w:ascii="Arial" w:hAnsi="Arial"/>
                <w:rPrChange w:id="455" w:author="Author" w:date="2024-06-12T08:48:00Z">
                  <w:rPr>
                    <w:rFonts w:ascii="Arial" w:hAnsi="Arial"/>
                    <w:sz w:val="22"/>
                  </w:rPr>
                </w:rPrChange>
              </w:rPr>
            </w:pPr>
            <w:r w:rsidRPr="00C60258">
              <w:rPr>
                <w:rFonts w:ascii="Arial" w:hAnsi="Arial"/>
                <w:rPrChange w:id="456" w:author="Author" w:date="2024-06-12T08:48:00Z">
                  <w:rPr>
                    <w:rFonts w:ascii="Arial" w:hAnsi="Arial"/>
                    <w:sz w:val="22"/>
                  </w:rPr>
                </w:rPrChange>
              </w:rPr>
              <w:t>Aug</w:t>
            </w:r>
          </w:p>
        </w:tc>
        <w:tc>
          <w:tcPr>
            <w:tcW w:w="1226" w:type="dxa"/>
            <w:tcBorders>
              <w:top w:val="nil"/>
              <w:left w:val="single" w:sz="4" w:space="0" w:color="auto"/>
              <w:bottom w:val="nil"/>
              <w:right w:val="nil"/>
            </w:tcBorders>
            <w:vAlign w:val="center"/>
            <w:tcPrChange w:id="457" w:author="Author" w:date="2024-06-12T08:50:00Z">
              <w:tcPr>
                <w:tcW w:w="1226" w:type="dxa"/>
                <w:tcBorders>
                  <w:top w:val="nil"/>
                  <w:left w:val="single" w:sz="4" w:space="0" w:color="auto"/>
                  <w:bottom w:val="nil"/>
                  <w:right w:val="nil"/>
                </w:tcBorders>
                <w:vAlign w:val="center"/>
              </w:tcPr>
            </w:tcPrChange>
          </w:tcPr>
          <w:p w14:paraId="3C8BD924" w14:textId="77777777" w:rsidR="003A0CB9" w:rsidRPr="00C60258" w:rsidRDefault="003A0CB9" w:rsidP="003A0CB9">
            <w:pPr>
              <w:pStyle w:val="CommentText"/>
              <w:jc w:val="center"/>
              <w:rPr>
                <w:rPrChange w:id="458" w:author="Author" w:date="2024-06-12T08:48:00Z">
                  <w:rPr>
                    <w:sz w:val="22"/>
                  </w:rPr>
                </w:rPrChange>
              </w:rPr>
            </w:pPr>
            <w:r w:rsidRPr="00C60258">
              <w:rPr>
                <w:rPrChange w:id="459" w:author="Author" w:date="2024-06-12T08:48:00Z">
                  <w:rPr>
                    <w:sz w:val="22"/>
                  </w:rPr>
                </w:rPrChange>
              </w:rPr>
              <w:t>12,000</w:t>
            </w:r>
          </w:p>
        </w:tc>
        <w:tc>
          <w:tcPr>
            <w:tcW w:w="1226" w:type="dxa"/>
            <w:tcBorders>
              <w:top w:val="nil"/>
              <w:left w:val="single" w:sz="4" w:space="0" w:color="auto"/>
              <w:bottom w:val="nil"/>
            </w:tcBorders>
            <w:tcPrChange w:id="460" w:author="Author" w:date="2024-06-12T08:50:00Z">
              <w:tcPr>
                <w:tcW w:w="1226" w:type="dxa"/>
                <w:tcBorders>
                  <w:top w:val="nil"/>
                  <w:left w:val="single" w:sz="4" w:space="0" w:color="auto"/>
                  <w:bottom w:val="nil"/>
                </w:tcBorders>
              </w:tcPr>
            </w:tcPrChange>
          </w:tcPr>
          <w:p w14:paraId="5C161604" w14:textId="77777777" w:rsidR="003A0CB9" w:rsidRPr="00C60258" w:rsidRDefault="003A0CB9" w:rsidP="003A0CB9">
            <w:pPr>
              <w:jc w:val="center"/>
              <w:rPr>
                <w:rFonts w:ascii="Arial" w:hAnsi="Arial"/>
                <w:rPrChange w:id="461" w:author="Author" w:date="2024-06-12T08:48:00Z">
                  <w:rPr>
                    <w:rFonts w:ascii="Arial" w:hAnsi="Arial"/>
                    <w:sz w:val="22"/>
                  </w:rPr>
                </w:rPrChange>
              </w:rPr>
            </w:pPr>
            <w:r w:rsidRPr="00C60258">
              <w:rPr>
                <w:rFonts w:ascii="Arial" w:hAnsi="Arial"/>
                <w:rPrChange w:id="462"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463" w:author="Author" w:date="2024-06-12T08:50:00Z">
              <w:tcPr>
                <w:tcW w:w="1227" w:type="dxa"/>
                <w:tcBorders>
                  <w:top w:val="nil"/>
                  <w:left w:val="single" w:sz="4" w:space="0" w:color="auto"/>
                  <w:bottom w:val="nil"/>
                  <w:right w:val="single" w:sz="4" w:space="0" w:color="auto"/>
                </w:tcBorders>
              </w:tcPr>
            </w:tcPrChange>
          </w:tcPr>
          <w:p w14:paraId="56576C6C" w14:textId="77777777" w:rsidR="003A0CB9" w:rsidRPr="00C60258" w:rsidRDefault="003A0CB9" w:rsidP="003A0CB9">
            <w:pPr>
              <w:jc w:val="center"/>
              <w:rPr>
                <w:rFonts w:ascii="Arial" w:hAnsi="Arial"/>
                <w:rPrChange w:id="464" w:author="Author" w:date="2024-06-12T08:48:00Z">
                  <w:rPr>
                    <w:rFonts w:ascii="Arial" w:hAnsi="Arial"/>
                    <w:sz w:val="22"/>
                  </w:rPr>
                </w:rPrChange>
              </w:rPr>
            </w:pPr>
            <w:r w:rsidRPr="00C60258">
              <w:rPr>
                <w:rFonts w:ascii="Arial" w:hAnsi="Arial"/>
                <w:rPrChange w:id="465"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466" w:author="Author" w:date="2024-06-12T08:50:00Z">
              <w:tcPr>
                <w:tcW w:w="1226" w:type="dxa"/>
                <w:tcBorders>
                  <w:top w:val="nil"/>
                  <w:left w:val="single" w:sz="4" w:space="0" w:color="auto"/>
                  <w:bottom w:val="nil"/>
                  <w:right w:val="single" w:sz="4" w:space="0" w:color="auto"/>
                </w:tcBorders>
              </w:tcPr>
            </w:tcPrChange>
          </w:tcPr>
          <w:p w14:paraId="72E74452" w14:textId="77777777" w:rsidR="003A0CB9" w:rsidRPr="00C60258" w:rsidRDefault="003A0CB9" w:rsidP="003A0CB9">
            <w:pPr>
              <w:jc w:val="center"/>
              <w:rPr>
                <w:rFonts w:ascii="Arial" w:hAnsi="Arial" w:cs="Arial"/>
                <w:rPrChange w:id="467" w:author="Author" w:date="2024-06-12T08:48:00Z">
                  <w:rPr>
                    <w:rFonts w:ascii="Arial" w:hAnsi="Arial" w:cs="Arial"/>
                    <w:sz w:val="22"/>
                  </w:rPr>
                </w:rPrChange>
              </w:rPr>
            </w:pPr>
            <w:r w:rsidRPr="00C60258">
              <w:rPr>
                <w:rFonts w:ascii="Arial" w:hAnsi="Arial" w:cs="Arial"/>
                <w:rPrChange w:id="468" w:author="Author" w:date="2024-06-12T08:48:00Z">
                  <w:rPr>
                    <w:rFonts w:ascii="Arial" w:hAnsi="Arial" w:cs="Arial"/>
                    <w:sz w:val="22"/>
                  </w:rPr>
                </w:rPrChange>
              </w:rPr>
              <w:t>(250)</w:t>
            </w:r>
          </w:p>
        </w:tc>
        <w:tc>
          <w:tcPr>
            <w:tcW w:w="1332" w:type="dxa"/>
            <w:tcBorders>
              <w:top w:val="nil"/>
              <w:left w:val="single" w:sz="4" w:space="0" w:color="auto"/>
              <w:bottom w:val="nil"/>
            </w:tcBorders>
            <w:tcPrChange w:id="469" w:author="Author" w:date="2024-06-12T08:50:00Z">
              <w:tcPr>
                <w:tcW w:w="1227" w:type="dxa"/>
                <w:tcBorders>
                  <w:top w:val="nil"/>
                  <w:left w:val="single" w:sz="4" w:space="0" w:color="auto"/>
                  <w:bottom w:val="nil"/>
                </w:tcBorders>
              </w:tcPr>
            </w:tcPrChange>
          </w:tcPr>
          <w:p w14:paraId="2D34FCDE" w14:textId="77777777" w:rsidR="003A0CB9" w:rsidRPr="00C60258" w:rsidRDefault="003A0CB9" w:rsidP="003A0CB9">
            <w:pPr>
              <w:jc w:val="center"/>
              <w:rPr>
                <w:rFonts w:ascii="Arial" w:hAnsi="Arial"/>
                <w:rPrChange w:id="470" w:author="Author" w:date="2024-06-12T08:48:00Z">
                  <w:rPr>
                    <w:rFonts w:ascii="Arial" w:hAnsi="Arial"/>
                    <w:sz w:val="22"/>
                  </w:rPr>
                </w:rPrChange>
              </w:rPr>
            </w:pPr>
            <w:r w:rsidRPr="00C60258">
              <w:rPr>
                <w:rFonts w:ascii="Arial" w:hAnsi="Arial"/>
                <w:rPrChange w:id="471" w:author="Author" w:date="2024-06-12T08:48:00Z">
                  <w:rPr>
                    <w:rFonts w:ascii="Arial" w:hAnsi="Arial"/>
                    <w:sz w:val="22"/>
                  </w:rPr>
                </w:rPrChange>
              </w:rPr>
              <w:t>18,000,000</w:t>
            </w:r>
          </w:p>
        </w:tc>
        <w:tc>
          <w:tcPr>
            <w:tcW w:w="1226" w:type="dxa"/>
            <w:tcBorders>
              <w:top w:val="nil"/>
              <w:left w:val="single" w:sz="4" w:space="0" w:color="auto"/>
              <w:bottom w:val="nil"/>
            </w:tcBorders>
            <w:tcPrChange w:id="472" w:author="Author" w:date="2024-06-12T08:50:00Z">
              <w:tcPr>
                <w:tcW w:w="1226" w:type="dxa"/>
                <w:tcBorders>
                  <w:top w:val="nil"/>
                  <w:left w:val="single" w:sz="4" w:space="0" w:color="auto"/>
                  <w:bottom w:val="nil"/>
                </w:tcBorders>
              </w:tcPr>
            </w:tcPrChange>
          </w:tcPr>
          <w:p w14:paraId="64D5ACE2" w14:textId="77777777" w:rsidR="003A0CB9" w:rsidRPr="00C60258" w:rsidRDefault="003A0CB9" w:rsidP="003A0CB9">
            <w:pPr>
              <w:jc w:val="center"/>
              <w:rPr>
                <w:rFonts w:ascii="Arial" w:hAnsi="Arial"/>
                <w:rPrChange w:id="473" w:author="Author" w:date="2024-06-12T08:48:00Z">
                  <w:rPr>
                    <w:rFonts w:ascii="Arial" w:hAnsi="Arial"/>
                    <w:sz w:val="22"/>
                  </w:rPr>
                </w:rPrChange>
              </w:rPr>
            </w:pPr>
            <w:r w:rsidRPr="00C60258">
              <w:rPr>
                <w:rFonts w:ascii="Arial" w:hAnsi="Arial"/>
                <w:rPrChange w:id="474"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475" w:author="Author" w:date="2024-06-12T08:50:00Z">
              <w:tcPr>
                <w:tcW w:w="1227" w:type="dxa"/>
                <w:tcBorders>
                  <w:top w:val="nil"/>
                  <w:left w:val="single" w:sz="4" w:space="0" w:color="auto"/>
                  <w:bottom w:val="nil"/>
                </w:tcBorders>
                <w:vAlign w:val="center"/>
              </w:tcPr>
            </w:tcPrChange>
          </w:tcPr>
          <w:p w14:paraId="74564AF1" w14:textId="77777777" w:rsidR="003A0CB9" w:rsidRPr="00C60258" w:rsidRDefault="003A0CB9" w:rsidP="003A0CB9">
            <w:pPr>
              <w:jc w:val="center"/>
              <w:rPr>
                <w:rFonts w:ascii="Arial" w:hAnsi="Arial" w:cs="Arial"/>
                <w:rPrChange w:id="476" w:author="Author" w:date="2024-06-12T08:48:00Z">
                  <w:rPr>
                    <w:rFonts w:ascii="Arial" w:hAnsi="Arial" w:cs="Arial"/>
                    <w:sz w:val="22"/>
                  </w:rPr>
                </w:rPrChange>
              </w:rPr>
            </w:pPr>
            <w:r w:rsidRPr="00C60258">
              <w:rPr>
                <w:rFonts w:ascii="Arial" w:hAnsi="Arial" w:cs="Arial"/>
                <w:rPrChange w:id="477" w:author="Author" w:date="2024-06-12T08:48:00Z">
                  <w:rPr>
                    <w:rFonts w:ascii="Arial" w:hAnsi="Arial" w:cs="Arial"/>
                    <w:sz w:val="22"/>
                  </w:rPr>
                </w:rPrChange>
              </w:rPr>
              <w:t>28,750</w:t>
            </w:r>
          </w:p>
        </w:tc>
      </w:tr>
      <w:tr w:rsidR="003A0CB9" w:rsidRPr="006E461F" w14:paraId="2054FE5F" w14:textId="77777777" w:rsidTr="00C60258">
        <w:trPr>
          <w:trHeight w:val="154"/>
          <w:trPrChange w:id="478" w:author="Author" w:date="2024-06-12T08:50:00Z">
            <w:trPr>
              <w:trHeight w:val="154"/>
            </w:trPr>
          </w:trPrChange>
        </w:trPr>
        <w:tc>
          <w:tcPr>
            <w:tcW w:w="629" w:type="dxa"/>
            <w:tcBorders>
              <w:top w:val="nil"/>
              <w:bottom w:val="nil"/>
              <w:right w:val="nil"/>
            </w:tcBorders>
            <w:vAlign w:val="center"/>
            <w:tcPrChange w:id="479" w:author="Author" w:date="2024-06-12T08:50:00Z">
              <w:tcPr>
                <w:tcW w:w="629" w:type="dxa"/>
                <w:tcBorders>
                  <w:top w:val="nil"/>
                  <w:bottom w:val="nil"/>
                  <w:right w:val="nil"/>
                </w:tcBorders>
                <w:vAlign w:val="center"/>
              </w:tcPr>
            </w:tcPrChange>
          </w:tcPr>
          <w:p w14:paraId="061C3E9C" w14:textId="77777777" w:rsidR="003A0CB9" w:rsidRPr="00C60258" w:rsidRDefault="003A0CB9" w:rsidP="003A0CB9">
            <w:pPr>
              <w:jc w:val="center"/>
              <w:rPr>
                <w:rFonts w:ascii="Arial" w:hAnsi="Arial"/>
                <w:rPrChange w:id="480" w:author="Author" w:date="2024-06-12T08:48:00Z">
                  <w:rPr>
                    <w:rFonts w:ascii="Arial" w:hAnsi="Arial"/>
                    <w:sz w:val="22"/>
                  </w:rPr>
                </w:rPrChange>
              </w:rPr>
            </w:pPr>
            <w:r w:rsidRPr="00C60258">
              <w:rPr>
                <w:rFonts w:ascii="Arial" w:hAnsi="Arial"/>
                <w:rPrChange w:id="481" w:author="Author" w:date="2024-06-12T08:48:00Z">
                  <w:rPr>
                    <w:rFonts w:ascii="Arial" w:hAnsi="Arial"/>
                    <w:sz w:val="22"/>
                  </w:rPr>
                </w:rPrChange>
              </w:rPr>
              <w:t>Sep</w:t>
            </w:r>
          </w:p>
        </w:tc>
        <w:tc>
          <w:tcPr>
            <w:tcW w:w="1226" w:type="dxa"/>
            <w:tcBorders>
              <w:top w:val="nil"/>
              <w:left w:val="single" w:sz="4" w:space="0" w:color="auto"/>
              <w:bottom w:val="nil"/>
              <w:right w:val="nil"/>
            </w:tcBorders>
            <w:vAlign w:val="center"/>
            <w:tcPrChange w:id="482" w:author="Author" w:date="2024-06-12T08:50:00Z">
              <w:tcPr>
                <w:tcW w:w="1226" w:type="dxa"/>
                <w:tcBorders>
                  <w:top w:val="nil"/>
                  <w:left w:val="single" w:sz="4" w:space="0" w:color="auto"/>
                  <w:bottom w:val="nil"/>
                  <w:right w:val="nil"/>
                </w:tcBorders>
                <w:vAlign w:val="center"/>
              </w:tcPr>
            </w:tcPrChange>
          </w:tcPr>
          <w:p w14:paraId="049A956E" w14:textId="77777777" w:rsidR="003A0CB9" w:rsidRPr="00C60258" w:rsidRDefault="003A0CB9" w:rsidP="003A0CB9">
            <w:pPr>
              <w:jc w:val="center"/>
              <w:rPr>
                <w:rFonts w:ascii="Arial" w:hAnsi="Arial"/>
                <w:rPrChange w:id="483" w:author="Author" w:date="2024-06-12T08:48:00Z">
                  <w:rPr>
                    <w:rFonts w:ascii="Arial" w:hAnsi="Arial"/>
                    <w:sz w:val="22"/>
                  </w:rPr>
                </w:rPrChange>
              </w:rPr>
            </w:pPr>
            <w:r w:rsidRPr="00C60258">
              <w:rPr>
                <w:rFonts w:ascii="Arial" w:hAnsi="Arial"/>
                <w:rPrChange w:id="484" w:author="Author" w:date="2024-06-12T08:48:00Z">
                  <w:rPr>
                    <w:rFonts w:ascii="Arial" w:hAnsi="Arial"/>
                    <w:sz w:val="22"/>
                  </w:rPr>
                </w:rPrChange>
              </w:rPr>
              <w:t>12,000</w:t>
            </w:r>
          </w:p>
        </w:tc>
        <w:tc>
          <w:tcPr>
            <w:tcW w:w="1226" w:type="dxa"/>
            <w:tcBorders>
              <w:top w:val="nil"/>
              <w:left w:val="single" w:sz="4" w:space="0" w:color="auto"/>
              <w:bottom w:val="nil"/>
            </w:tcBorders>
            <w:tcPrChange w:id="485" w:author="Author" w:date="2024-06-12T08:50:00Z">
              <w:tcPr>
                <w:tcW w:w="1226" w:type="dxa"/>
                <w:tcBorders>
                  <w:top w:val="nil"/>
                  <w:left w:val="single" w:sz="4" w:space="0" w:color="auto"/>
                  <w:bottom w:val="nil"/>
                </w:tcBorders>
              </w:tcPr>
            </w:tcPrChange>
          </w:tcPr>
          <w:p w14:paraId="39635DA0" w14:textId="77777777" w:rsidR="003A0CB9" w:rsidRPr="00C60258" w:rsidRDefault="003A0CB9" w:rsidP="003A0CB9">
            <w:pPr>
              <w:jc w:val="center"/>
              <w:rPr>
                <w:rFonts w:ascii="Arial" w:hAnsi="Arial"/>
                <w:rPrChange w:id="486" w:author="Author" w:date="2024-06-12T08:48:00Z">
                  <w:rPr>
                    <w:rFonts w:ascii="Arial" w:hAnsi="Arial"/>
                    <w:sz w:val="22"/>
                  </w:rPr>
                </w:rPrChange>
              </w:rPr>
            </w:pPr>
            <w:r w:rsidRPr="00C60258">
              <w:rPr>
                <w:rFonts w:ascii="Arial" w:hAnsi="Arial"/>
                <w:rPrChange w:id="487"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488" w:author="Author" w:date="2024-06-12T08:50:00Z">
              <w:tcPr>
                <w:tcW w:w="1227" w:type="dxa"/>
                <w:tcBorders>
                  <w:top w:val="nil"/>
                  <w:left w:val="single" w:sz="4" w:space="0" w:color="auto"/>
                  <w:bottom w:val="nil"/>
                  <w:right w:val="single" w:sz="4" w:space="0" w:color="auto"/>
                </w:tcBorders>
              </w:tcPr>
            </w:tcPrChange>
          </w:tcPr>
          <w:p w14:paraId="340B9399" w14:textId="77777777" w:rsidR="003A0CB9" w:rsidRPr="00C60258" w:rsidRDefault="003A0CB9" w:rsidP="003A0CB9">
            <w:pPr>
              <w:jc w:val="center"/>
              <w:rPr>
                <w:rFonts w:ascii="Arial" w:hAnsi="Arial"/>
                <w:rPrChange w:id="489" w:author="Author" w:date="2024-06-12T08:48:00Z">
                  <w:rPr>
                    <w:rFonts w:ascii="Arial" w:hAnsi="Arial"/>
                    <w:sz w:val="22"/>
                  </w:rPr>
                </w:rPrChange>
              </w:rPr>
            </w:pPr>
            <w:r w:rsidRPr="00C60258">
              <w:rPr>
                <w:rFonts w:ascii="Arial" w:hAnsi="Arial"/>
                <w:rPrChange w:id="490"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491" w:author="Author" w:date="2024-06-12T08:50:00Z">
              <w:tcPr>
                <w:tcW w:w="1226" w:type="dxa"/>
                <w:tcBorders>
                  <w:top w:val="nil"/>
                  <w:left w:val="single" w:sz="4" w:space="0" w:color="auto"/>
                  <w:bottom w:val="nil"/>
                  <w:right w:val="single" w:sz="4" w:space="0" w:color="auto"/>
                </w:tcBorders>
              </w:tcPr>
            </w:tcPrChange>
          </w:tcPr>
          <w:p w14:paraId="3B2A3192" w14:textId="77777777" w:rsidR="003A0CB9" w:rsidRPr="00C60258" w:rsidRDefault="003A0CB9" w:rsidP="003A0CB9">
            <w:pPr>
              <w:jc w:val="center"/>
              <w:rPr>
                <w:rFonts w:ascii="Arial" w:hAnsi="Arial" w:cs="Arial"/>
                <w:rPrChange w:id="492" w:author="Author" w:date="2024-06-12T08:48:00Z">
                  <w:rPr>
                    <w:rFonts w:ascii="Arial" w:hAnsi="Arial" w:cs="Arial"/>
                    <w:sz w:val="22"/>
                  </w:rPr>
                </w:rPrChange>
              </w:rPr>
            </w:pPr>
            <w:r w:rsidRPr="00C60258">
              <w:rPr>
                <w:rFonts w:ascii="Arial" w:hAnsi="Arial" w:cs="Arial"/>
                <w:rPrChange w:id="493" w:author="Author" w:date="2024-06-12T08:48:00Z">
                  <w:rPr>
                    <w:rFonts w:ascii="Arial" w:hAnsi="Arial" w:cs="Arial"/>
                    <w:sz w:val="22"/>
                  </w:rPr>
                </w:rPrChange>
              </w:rPr>
              <w:t>(250)</w:t>
            </w:r>
          </w:p>
        </w:tc>
        <w:tc>
          <w:tcPr>
            <w:tcW w:w="1332" w:type="dxa"/>
            <w:tcBorders>
              <w:top w:val="nil"/>
              <w:left w:val="single" w:sz="4" w:space="0" w:color="auto"/>
              <w:bottom w:val="nil"/>
            </w:tcBorders>
            <w:tcPrChange w:id="494" w:author="Author" w:date="2024-06-12T08:50:00Z">
              <w:tcPr>
                <w:tcW w:w="1227" w:type="dxa"/>
                <w:tcBorders>
                  <w:top w:val="nil"/>
                  <w:left w:val="single" w:sz="4" w:space="0" w:color="auto"/>
                  <w:bottom w:val="nil"/>
                </w:tcBorders>
              </w:tcPr>
            </w:tcPrChange>
          </w:tcPr>
          <w:p w14:paraId="5CBC7179" w14:textId="77777777" w:rsidR="003A0CB9" w:rsidRPr="00C60258" w:rsidRDefault="003A0CB9" w:rsidP="003A0CB9">
            <w:pPr>
              <w:jc w:val="center"/>
              <w:rPr>
                <w:rFonts w:ascii="Arial" w:hAnsi="Arial"/>
                <w:rPrChange w:id="495" w:author="Author" w:date="2024-06-12T08:48:00Z">
                  <w:rPr>
                    <w:rFonts w:ascii="Arial" w:hAnsi="Arial"/>
                    <w:sz w:val="22"/>
                  </w:rPr>
                </w:rPrChange>
              </w:rPr>
            </w:pPr>
            <w:r w:rsidRPr="00C60258">
              <w:rPr>
                <w:rFonts w:ascii="Arial" w:hAnsi="Arial"/>
                <w:rPrChange w:id="496" w:author="Author" w:date="2024-06-12T08:48:00Z">
                  <w:rPr>
                    <w:rFonts w:ascii="Arial" w:hAnsi="Arial"/>
                    <w:sz w:val="22"/>
                  </w:rPr>
                </w:rPrChange>
              </w:rPr>
              <w:t>18,000,000</w:t>
            </w:r>
          </w:p>
        </w:tc>
        <w:tc>
          <w:tcPr>
            <w:tcW w:w="1226" w:type="dxa"/>
            <w:tcBorders>
              <w:top w:val="nil"/>
              <w:left w:val="single" w:sz="4" w:space="0" w:color="auto"/>
              <w:bottom w:val="nil"/>
            </w:tcBorders>
            <w:tcPrChange w:id="497" w:author="Author" w:date="2024-06-12T08:50:00Z">
              <w:tcPr>
                <w:tcW w:w="1226" w:type="dxa"/>
                <w:tcBorders>
                  <w:top w:val="nil"/>
                  <w:left w:val="single" w:sz="4" w:space="0" w:color="auto"/>
                  <w:bottom w:val="nil"/>
                </w:tcBorders>
              </w:tcPr>
            </w:tcPrChange>
          </w:tcPr>
          <w:p w14:paraId="445A1B14" w14:textId="77777777" w:rsidR="003A0CB9" w:rsidRPr="00C60258" w:rsidRDefault="003A0CB9" w:rsidP="003A0CB9">
            <w:pPr>
              <w:jc w:val="center"/>
              <w:rPr>
                <w:rFonts w:ascii="Arial" w:hAnsi="Arial"/>
                <w:rPrChange w:id="498" w:author="Author" w:date="2024-06-12T08:48:00Z">
                  <w:rPr>
                    <w:rFonts w:ascii="Arial" w:hAnsi="Arial"/>
                    <w:sz w:val="22"/>
                  </w:rPr>
                </w:rPrChange>
              </w:rPr>
            </w:pPr>
            <w:r w:rsidRPr="00C60258">
              <w:rPr>
                <w:rFonts w:ascii="Arial" w:hAnsi="Arial"/>
                <w:rPrChange w:id="499"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500" w:author="Author" w:date="2024-06-12T08:50:00Z">
              <w:tcPr>
                <w:tcW w:w="1227" w:type="dxa"/>
                <w:tcBorders>
                  <w:top w:val="nil"/>
                  <w:left w:val="single" w:sz="4" w:space="0" w:color="auto"/>
                  <w:bottom w:val="nil"/>
                </w:tcBorders>
                <w:vAlign w:val="center"/>
              </w:tcPr>
            </w:tcPrChange>
          </w:tcPr>
          <w:p w14:paraId="4FCDAC3A" w14:textId="77777777" w:rsidR="003A0CB9" w:rsidRPr="00C60258" w:rsidRDefault="003A0CB9" w:rsidP="003A0CB9">
            <w:pPr>
              <w:jc w:val="center"/>
              <w:rPr>
                <w:rFonts w:ascii="Arial" w:hAnsi="Arial" w:cs="Arial"/>
                <w:rPrChange w:id="501" w:author="Author" w:date="2024-06-12T08:48:00Z">
                  <w:rPr>
                    <w:rFonts w:ascii="Arial" w:hAnsi="Arial" w:cs="Arial"/>
                    <w:sz w:val="22"/>
                  </w:rPr>
                </w:rPrChange>
              </w:rPr>
            </w:pPr>
            <w:r w:rsidRPr="00C60258">
              <w:rPr>
                <w:rFonts w:ascii="Arial" w:hAnsi="Arial" w:cs="Arial"/>
                <w:rPrChange w:id="502" w:author="Author" w:date="2024-06-12T08:48:00Z">
                  <w:rPr>
                    <w:rFonts w:ascii="Arial" w:hAnsi="Arial" w:cs="Arial"/>
                    <w:sz w:val="22"/>
                  </w:rPr>
                </w:rPrChange>
              </w:rPr>
              <w:t>28,750</w:t>
            </w:r>
          </w:p>
        </w:tc>
      </w:tr>
      <w:tr w:rsidR="003A0CB9" w:rsidRPr="006E461F" w14:paraId="56000E9B" w14:textId="77777777" w:rsidTr="00C60258">
        <w:trPr>
          <w:trHeight w:val="154"/>
          <w:trPrChange w:id="503" w:author="Author" w:date="2024-06-12T08:50:00Z">
            <w:trPr>
              <w:trHeight w:val="154"/>
            </w:trPr>
          </w:trPrChange>
        </w:trPr>
        <w:tc>
          <w:tcPr>
            <w:tcW w:w="629" w:type="dxa"/>
            <w:tcBorders>
              <w:top w:val="nil"/>
              <w:bottom w:val="nil"/>
              <w:right w:val="nil"/>
            </w:tcBorders>
            <w:vAlign w:val="center"/>
            <w:tcPrChange w:id="504" w:author="Author" w:date="2024-06-12T08:50:00Z">
              <w:tcPr>
                <w:tcW w:w="629" w:type="dxa"/>
                <w:tcBorders>
                  <w:top w:val="nil"/>
                  <w:bottom w:val="nil"/>
                  <w:right w:val="nil"/>
                </w:tcBorders>
                <w:vAlign w:val="center"/>
              </w:tcPr>
            </w:tcPrChange>
          </w:tcPr>
          <w:p w14:paraId="77AF390E" w14:textId="77777777" w:rsidR="003A0CB9" w:rsidRPr="00C60258" w:rsidRDefault="003A0CB9" w:rsidP="003A0CB9">
            <w:pPr>
              <w:jc w:val="center"/>
              <w:rPr>
                <w:rFonts w:ascii="Arial" w:hAnsi="Arial"/>
                <w:rPrChange w:id="505" w:author="Author" w:date="2024-06-12T08:48:00Z">
                  <w:rPr>
                    <w:rFonts w:ascii="Arial" w:hAnsi="Arial"/>
                    <w:sz w:val="22"/>
                  </w:rPr>
                </w:rPrChange>
              </w:rPr>
            </w:pPr>
            <w:r w:rsidRPr="00C60258">
              <w:rPr>
                <w:rFonts w:ascii="Arial" w:hAnsi="Arial"/>
                <w:rPrChange w:id="506" w:author="Author" w:date="2024-06-12T08:48:00Z">
                  <w:rPr>
                    <w:rFonts w:ascii="Arial" w:hAnsi="Arial"/>
                    <w:sz w:val="22"/>
                  </w:rPr>
                </w:rPrChange>
              </w:rPr>
              <w:t>Oct</w:t>
            </w:r>
          </w:p>
        </w:tc>
        <w:tc>
          <w:tcPr>
            <w:tcW w:w="1226" w:type="dxa"/>
            <w:tcBorders>
              <w:top w:val="nil"/>
              <w:left w:val="single" w:sz="4" w:space="0" w:color="auto"/>
              <w:bottom w:val="nil"/>
              <w:right w:val="nil"/>
            </w:tcBorders>
            <w:vAlign w:val="center"/>
            <w:tcPrChange w:id="507" w:author="Author" w:date="2024-06-12T08:50:00Z">
              <w:tcPr>
                <w:tcW w:w="1226" w:type="dxa"/>
                <w:tcBorders>
                  <w:top w:val="nil"/>
                  <w:left w:val="single" w:sz="4" w:space="0" w:color="auto"/>
                  <w:bottom w:val="nil"/>
                  <w:right w:val="nil"/>
                </w:tcBorders>
                <w:vAlign w:val="center"/>
              </w:tcPr>
            </w:tcPrChange>
          </w:tcPr>
          <w:p w14:paraId="182CD748" w14:textId="77777777" w:rsidR="003A0CB9" w:rsidRPr="00C60258" w:rsidRDefault="003A0CB9" w:rsidP="003A0CB9">
            <w:pPr>
              <w:jc w:val="center"/>
              <w:rPr>
                <w:rFonts w:ascii="Arial" w:hAnsi="Arial"/>
                <w:rPrChange w:id="508" w:author="Author" w:date="2024-06-12T08:48:00Z">
                  <w:rPr>
                    <w:rFonts w:ascii="Arial" w:hAnsi="Arial"/>
                    <w:sz w:val="22"/>
                  </w:rPr>
                </w:rPrChange>
              </w:rPr>
            </w:pPr>
            <w:r w:rsidRPr="00C60258">
              <w:rPr>
                <w:rFonts w:ascii="Arial" w:hAnsi="Arial"/>
                <w:rPrChange w:id="509" w:author="Author" w:date="2024-06-12T08:48:00Z">
                  <w:rPr>
                    <w:rFonts w:ascii="Arial" w:hAnsi="Arial"/>
                    <w:sz w:val="22"/>
                  </w:rPr>
                </w:rPrChange>
              </w:rPr>
              <w:t>12,000</w:t>
            </w:r>
          </w:p>
        </w:tc>
        <w:tc>
          <w:tcPr>
            <w:tcW w:w="1226" w:type="dxa"/>
            <w:tcBorders>
              <w:top w:val="nil"/>
              <w:left w:val="single" w:sz="4" w:space="0" w:color="auto"/>
              <w:bottom w:val="nil"/>
            </w:tcBorders>
            <w:tcPrChange w:id="510" w:author="Author" w:date="2024-06-12T08:50:00Z">
              <w:tcPr>
                <w:tcW w:w="1226" w:type="dxa"/>
                <w:tcBorders>
                  <w:top w:val="nil"/>
                  <w:left w:val="single" w:sz="4" w:space="0" w:color="auto"/>
                  <w:bottom w:val="nil"/>
                </w:tcBorders>
              </w:tcPr>
            </w:tcPrChange>
          </w:tcPr>
          <w:p w14:paraId="0B4BAF1D" w14:textId="77777777" w:rsidR="003A0CB9" w:rsidRPr="00C60258" w:rsidRDefault="003A0CB9" w:rsidP="003A0CB9">
            <w:pPr>
              <w:jc w:val="center"/>
              <w:rPr>
                <w:rFonts w:ascii="Arial" w:hAnsi="Arial"/>
                <w:rPrChange w:id="511" w:author="Author" w:date="2024-06-12T08:48:00Z">
                  <w:rPr>
                    <w:rFonts w:ascii="Arial" w:hAnsi="Arial"/>
                    <w:sz w:val="22"/>
                  </w:rPr>
                </w:rPrChange>
              </w:rPr>
            </w:pPr>
            <w:r w:rsidRPr="00C60258">
              <w:rPr>
                <w:rFonts w:ascii="Arial" w:hAnsi="Arial"/>
                <w:rPrChange w:id="512"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513" w:author="Author" w:date="2024-06-12T08:50:00Z">
              <w:tcPr>
                <w:tcW w:w="1227" w:type="dxa"/>
                <w:tcBorders>
                  <w:top w:val="nil"/>
                  <w:left w:val="single" w:sz="4" w:space="0" w:color="auto"/>
                  <w:bottom w:val="nil"/>
                  <w:right w:val="single" w:sz="4" w:space="0" w:color="auto"/>
                </w:tcBorders>
              </w:tcPr>
            </w:tcPrChange>
          </w:tcPr>
          <w:p w14:paraId="7189A9B9" w14:textId="77777777" w:rsidR="003A0CB9" w:rsidRPr="00C60258" w:rsidRDefault="003A0CB9" w:rsidP="003A0CB9">
            <w:pPr>
              <w:jc w:val="center"/>
              <w:rPr>
                <w:rFonts w:ascii="Arial" w:hAnsi="Arial"/>
                <w:rPrChange w:id="514" w:author="Author" w:date="2024-06-12T08:48:00Z">
                  <w:rPr>
                    <w:rFonts w:ascii="Arial" w:hAnsi="Arial"/>
                    <w:sz w:val="22"/>
                  </w:rPr>
                </w:rPrChange>
              </w:rPr>
            </w:pPr>
            <w:r w:rsidRPr="00C60258">
              <w:rPr>
                <w:rFonts w:ascii="Arial" w:hAnsi="Arial"/>
                <w:rPrChange w:id="515"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516" w:author="Author" w:date="2024-06-12T08:50:00Z">
              <w:tcPr>
                <w:tcW w:w="1226" w:type="dxa"/>
                <w:tcBorders>
                  <w:top w:val="nil"/>
                  <w:left w:val="single" w:sz="4" w:space="0" w:color="auto"/>
                  <w:bottom w:val="nil"/>
                  <w:right w:val="single" w:sz="4" w:space="0" w:color="auto"/>
                </w:tcBorders>
              </w:tcPr>
            </w:tcPrChange>
          </w:tcPr>
          <w:p w14:paraId="49411545" w14:textId="77777777" w:rsidR="003A0CB9" w:rsidRPr="00C60258" w:rsidRDefault="003A0CB9" w:rsidP="003A0CB9">
            <w:pPr>
              <w:jc w:val="center"/>
              <w:rPr>
                <w:rFonts w:ascii="Arial" w:hAnsi="Arial" w:cs="Arial"/>
                <w:rPrChange w:id="517" w:author="Author" w:date="2024-06-12T08:48:00Z">
                  <w:rPr>
                    <w:rFonts w:ascii="Arial" w:hAnsi="Arial" w:cs="Arial"/>
                    <w:sz w:val="22"/>
                  </w:rPr>
                </w:rPrChange>
              </w:rPr>
            </w:pPr>
            <w:r w:rsidRPr="00C60258">
              <w:rPr>
                <w:rFonts w:ascii="Arial" w:hAnsi="Arial" w:cs="Arial"/>
                <w:rPrChange w:id="518" w:author="Author" w:date="2024-06-12T08:48:00Z">
                  <w:rPr>
                    <w:rFonts w:ascii="Arial" w:hAnsi="Arial" w:cs="Arial"/>
                    <w:sz w:val="22"/>
                  </w:rPr>
                </w:rPrChange>
              </w:rPr>
              <w:t>(250)</w:t>
            </w:r>
          </w:p>
        </w:tc>
        <w:tc>
          <w:tcPr>
            <w:tcW w:w="1332" w:type="dxa"/>
            <w:tcBorders>
              <w:top w:val="nil"/>
              <w:left w:val="single" w:sz="4" w:space="0" w:color="auto"/>
              <w:bottom w:val="nil"/>
            </w:tcBorders>
            <w:tcPrChange w:id="519" w:author="Author" w:date="2024-06-12T08:50:00Z">
              <w:tcPr>
                <w:tcW w:w="1227" w:type="dxa"/>
                <w:tcBorders>
                  <w:top w:val="nil"/>
                  <w:left w:val="single" w:sz="4" w:space="0" w:color="auto"/>
                  <w:bottom w:val="nil"/>
                </w:tcBorders>
              </w:tcPr>
            </w:tcPrChange>
          </w:tcPr>
          <w:p w14:paraId="60D9C3AB" w14:textId="77777777" w:rsidR="003A0CB9" w:rsidRPr="00C60258" w:rsidRDefault="003A0CB9" w:rsidP="003A0CB9">
            <w:pPr>
              <w:jc w:val="center"/>
              <w:rPr>
                <w:rFonts w:ascii="Arial" w:hAnsi="Arial"/>
                <w:rPrChange w:id="520" w:author="Author" w:date="2024-06-12T08:48:00Z">
                  <w:rPr>
                    <w:rFonts w:ascii="Arial" w:hAnsi="Arial"/>
                    <w:sz w:val="22"/>
                  </w:rPr>
                </w:rPrChange>
              </w:rPr>
            </w:pPr>
            <w:r w:rsidRPr="00C60258">
              <w:rPr>
                <w:rFonts w:ascii="Arial" w:hAnsi="Arial"/>
                <w:rPrChange w:id="521" w:author="Author" w:date="2024-06-12T08:48:00Z">
                  <w:rPr>
                    <w:rFonts w:ascii="Arial" w:hAnsi="Arial"/>
                    <w:sz w:val="22"/>
                  </w:rPr>
                </w:rPrChange>
              </w:rPr>
              <w:t>18,000,000</w:t>
            </w:r>
          </w:p>
        </w:tc>
        <w:tc>
          <w:tcPr>
            <w:tcW w:w="1226" w:type="dxa"/>
            <w:tcBorders>
              <w:top w:val="nil"/>
              <w:left w:val="single" w:sz="4" w:space="0" w:color="auto"/>
              <w:bottom w:val="nil"/>
            </w:tcBorders>
            <w:tcPrChange w:id="522" w:author="Author" w:date="2024-06-12T08:50:00Z">
              <w:tcPr>
                <w:tcW w:w="1226" w:type="dxa"/>
                <w:tcBorders>
                  <w:top w:val="nil"/>
                  <w:left w:val="single" w:sz="4" w:space="0" w:color="auto"/>
                  <w:bottom w:val="nil"/>
                </w:tcBorders>
              </w:tcPr>
            </w:tcPrChange>
          </w:tcPr>
          <w:p w14:paraId="1D345B87" w14:textId="77777777" w:rsidR="003A0CB9" w:rsidRPr="00C60258" w:rsidRDefault="003A0CB9" w:rsidP="003A0CB9">
            <w:pPr>
              <w:jc w:val="center"/>
              <w:rPr>
                <w:rFonts w:ascii="Arial" w:hAnsi="Arial"/>
                <w:rPrChange w:id="523" w:author="Author" w:date="2024-06-12T08:48:00Z">
                  <w:rPr>
                    <w:rFonts w:ascii="Arial" w:hAnsi="Arial"/>
                    <w:sz w:val="22"/>
                  </w:rPr>
                </w:rPrChange>
              </w:rPr>
            </w:pPr>
            <w:r w:rsidRPr="00C60258">
              <w:rPr>
                <w:rFonts w:ascii="Arial" w:hAnsi="Arial"/>
                <w:rPrChange w:id="524"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525" w:author="Author" w:date="2024-06-12T08:50:00Z">
              <w:tcPr>
                <w:tcW w:w="1227" w:type="dxa"/>
                <w:tcBorders>
                  <w:top w:val="nil"/>
                  <w:left w:val="single" w:sz="4" w:space="0" w:color="auto"/>
                  <w:bottom w:val="nil"/>
                </w:tcBorders>
                <w:vAlign w:val="center"/>
              </w:tcPr>
            </w:tcPrChange>
          </w:tcPr>
          <w:p w14:paraId="7CA80CCD" w14:textId="77777777" w:rsidR="003A0CB9" w:rsidRPr="00C60258" w:rsidRDefault="003A0CB9" w:rsidP="003A0CB9">
            <w:pPr>
              <w:jc w:val="center"/>
              <w:rPr>
                <w:rFonts w:ascii="Arial" w:hAnsi="Arial" w:cs="Arial"/>
                <w:rPrChange w:id="526" w:author="Author" w:date="2024-06-12T08:48:00Z">
                  <w:rPr>
                    <w:rFonts w:ascii="Arial" w:hAnsi="Arial" w:cs="Arial"/>
                    <w:sz w:val="22"/>
                  </w:rPr>
                </w:rPrChange>
              </w:rPr>
            </w:pPr>
            <w:r w:rsidRPr="00C60258">
              <w:rPr>
                <w:rFonts w:ascii="Arial" w:hAnsi="Arial" w:cs="Arial"/>
                <w:rPrChange w:id="527" w:author="Author" w:date="2024-06-12T08:48:00Z">
                  <w:rPr>
                    <w:rFonts w:ascii="Arial" w:hAnsi="Arial" w:cs="Arial"/>
                    <w:sz w:val="22"/>
                  </w:rPr>
                </w:rPrChange>
              </w:rPr>
              <w:t>28,750</w:t>
            </w:r>
          </w:p>
        </w:tc>
      </w:tr>
      <w:tr w:rsidR="003A0CB9" w:rsidRPr="006E461F" w14:paraId="7E188E6F" w14:textId="77777777" w:rsidTr="00C60258">
        <w:trPr>
          <w:trHeight w:val="154"/>
          <w:trPrChange w:id="528" w:author="Author" w:date="2024-06-12T08:50:00Z">
            <w:trPr>
              <w:trHeight w:val="154"/>
            </w:trPr>
          </w:trPrChange>
        </w:trPr>
        <w:tc>
          <w:tcPr>
            <w:tcW w:w="629" w:type="dxa"/>
            <w:tcBorders>
              <w:top w:val="nil"/>
              <w:bottom w:val="nil"/>
              <w:right w:val="nil"/>
            </w:tcBorders>
            <w:vAlign w:val="center"/>
            <w:tcPrChange w:id="529" w:author="Author" w:date="2024-06-12T08:50:00Z">
              <w:tcPr>
                <w:tcW w:w="629" w:type="dxa"/>
                <w:tcBorders>
                  <w:top w:val="nil"/>
                  <w:bottom w:val="nil"/>
                  <w:right w:val="nil"/>
                </w:tcBorders>
                <w:vAlign w:val="center"/>
              </w:tcPr>
            </w:tcPrChange>
          </w:tcPr>
          <w:p w14:paraId="5B3D2D25" w14:textId="77777777" w:rsidR="003A0CB9" w:rsidRPr="00C60258" w:rsidRDefault="003A0CB9" w:rsidP="003A0CB9">
            <w:pPr>
              <w:jc w:val="center"/>
              <w:rPr>
                <w:rFonts w:ascii="Arial" w:hAnsi="Arial"/>
                <w:rPrChange w:id="530" w:author="Author" w:date="2024-06-12T08:48:00Z">
                  <w:rPr>
                    <w:rFonts w:ascii="Arial" w:hAnsi="Arial"/>
                    <w:sz w:val="22"/>
                  </w:rPr>
                </w:rPrChange>
              </w:rPr>
            </w:pPr>
            <w:r w:rsidRPr="00C60258">
              <w:rPr>
                <w:rFonts w:ascii="Arial" w:hAnsi="Arial"/>
                <w:rPrChange w:id="531" w:author="Author" w:date="2024-06-12T08:48:00Z">
                  <w:rPr>
                    <w:rFonts w:ascii="Arial" w:hAnsi="Arial"/>
                    <w:sz w:val="22"/>
                  </w:rPr>
                </w:rPrChange>
              </w:rPr>
              <w:t>Nov</w:t>
            </w:r>
          </w:p>
        </w:tc>
        <w:tc>
          <w:tcPr>
            <w:tcW w:w="1226" w:type="dxa"/>
            <w:tcBorders>
              <w:top w:val="nil"/>
              <w:left w:val="single" w:sz="4" w:space="0" w:color="auto"/>
              <w:bottom w:val="nil"/>
              <w:right w:val="nil"/>
            </w:tcBorders>
            <w:vAlign w:val="center"/>
            <w:tcPrChange w:id="532" w:author="Author" w:date="2024-06-12T08:50:00Z">
              <w:tcPr>
                <w:tcW w:w="1226" w:type="dxa"/>
                <w:tcBorders>
                  <w:top w:val="nil"/>
                  <w:left w:val="single" w:sz="4" w:space="0" w:color="auto"/>
                  <w:bottom w:val="nil"/>
                  <w:right w:val="nil"/>
                </w:tcBorders>
                <w:vAlign w:val="center"/>
              </w:tcPr>
            </w:tcPrChange>
          </w:tcPr>
          <w:p w14:paraId="54F9C04D" w14:textId="77777777" w:rsidR="003A0CB9" w:rsidRPr="00C60258" w:rsidRDefault="003A0CB9" w:rsidP="003A0CB9">
            <w:pPr>
              <w:jc w:val="center"/>
              <w:rPr>
                <w:rFonts w:ascii="Arial" w:hAnsi="Arial"/>
                <w:rPrChange w:id="533" w:author="Author" w:date="2024-06-12T08:48:00Z">
                  <w:rPr>
                    <w:rFonts w:ascii="Arial" w:hAnsi="Arial"/>
                    <w:sz w:val="22"/>
                  </w:rPr>
                </w:rPrChange>
              </w:rPr>
            </w:pPr>
            <w:r w:rsidRPr="00C60258">
              <w:rPr>
                <w:rFonts w:ascii="Arial" w:hAnsi="Arial"/>
                <w:rPrChange w:id="534" w:author="Author" w:date="2024-06-12T08:48:00Z">
                  <w:rPr>
                    <w:rFonts w:ascii="Arial" w:hAnsi="Arial"/>
                    <w:sz w:val="22"/>
                  </w:rPr>
                </w:rPrChange>
              </w:rPr>
              <w:t>12,000</w:t>
            </w:r>
          </w:p>
        </w:tc>
        <w:tc>
          <w:tcPr>
            <w:tcW w:w="1226" w:type="dxa"/>
            <w:tcBorders>
              <w:top w:val="nil"/>
              <w:left w:val="single" w:sz="4" w:space="0" w:color="auto"/>
              <w:bottom w:val="nil"/>
            </w:tcBorders>
            <w:tcPrChange w:id="535" w:author="Author" w:date="2024-06-12T08:50:00Z">
              <w:tcPr>
                <w:tcW w:w="1226" w:type="dxa"/>
                <w:tcBorders>
                  <w:top w:val="nil"/>
                  <w:left w:val="single" w:sz="4" w:space="0" w:color="auto"/>
                  <w:bottom w:val="nil"/>
                </w:tcBorders>
              </w:tcPr>
            </w:tcPrChange>
          </w:tcPr>
          <w:p w14:paraId="0C533E57" w14:textId="77777777" w:rsidR="003A0CB9" w:rsidRPr="00C60258" w:rsidRDefault="003A0CB9" w:rsidP="003A0CB9">
            <w:pPr>
              <w:jc w:val="center"/>
              <w:rPr>
                <w:rFonts w:ascii="Arial" w:hAnsi="Arial"/>
                <w:rPrChange w:id="536" w:author="Author" w:date="2024-06-12T08:48:00Z">
                  <w:rPr>
                    <w:rFonts w:ascii="Arial" w:hAnsi="Arial"/>
                    <w:sz w:val="22"/>
                  </w:rPr>
                </w:rPrChange>
              </w:rPr>
            </w:pPr>
            <w:r w:rsidRPr="00C60258">
              <w:rPr>
                <w:rFonts w:ascii="Arial" w:hAnsi="Arial"/>
                <w:rPrChange w:id="537"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538" w:author="Author" w:date="2024-06-12T08:50:00Z">
              <w:tcPr>
                <w:tcW w:w="1227" w:type="dxa"/>
                <w:tcBorders>
                  <w:top w:val="nil"/>
                  <w:left w:val="single" w:sz="4" w:space="0" w:color="auto"/>
                  <w:bottom w:val="nil"/>
                  <w:right w:val="single" w:sz="4" w:space="0" w:color="auto"/>
                </w:tcBorders>
              </w:tcPr>
            </w:tcPrChange>
          </w:tcPr>
          <w:p w14:paraId="708B4673" w14:textId="77777777" w:rsidR="003A0CB9" w:rsidRPr="00C60258" w:rsidRDefault="003A0CB9" w:rsidP="003A0CB9">
            <w:pPr>
              <w:jc w:val="center"/>
              <w:rPr>
                <w:rFonts w:ascii="Arial" w:hAnsi="Arial"/>
                <w:rPrChange w:id="539" w:author="Author" w:date="2024-06-12T08:48:00Z">
                  <w:rPr>
                    <w:rFonts w:ascii="Arial" w:hAnsi="Arial"/>
                    <w:sz w:val="22"/>
                  </w:rPr>
                </w:rPrChange>
              </w:rPr>
            </w:pPr>
            <w:r w:rsidRPr="00C60258">
              <w:rPr>
                <w:rFonts w:ascii="Arial" w:hAnsi="Arial"/>
                <w:rPrChange w:id="540"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541" w:author="Author" w:date="2024-06-12T08:50:00Z">
              <w:tcPr>
                <w:tcW w:w="1226" w:type="dxa"/>
                <w:tcBorders>
                  <w:top w:val="nil"/>
                  <w:left w:val="single" w:sz="4" w:space="0" w:color="auto"/>
                  <w:bottom w:val="nil"/>
                  <w:right w:val="single" w:sz="4" w:space="0" w:color="auto"/>
                </w:tcBorders>
              </w:tcPr>
            </w:tcPrChange>
          </w:tcPr>
          <w:p w14:paraId="2A1AA87C" w14:textId="77777777" w:rsidR="003A0CB9" w:rsidRPr="00C60258" w:rsidRDefault="003A0CB9" w:rsidP="003A0CB9">
            <w:pPr>
              <w:jc w:val="center"/>
              <w:rPr>
                <w:rFonts w:ascii="Arial" w:hAnsi="Arial" w:cs="Arial"/>
                <w:rPrChange w:id="542" w:author="Author" w:date="2024-06-12T08:48:00Z">
                  <w:rPr>
                    <w:rFonts w:ascii="Arial" w:hAnsi="Arial" w:cs="Arial"/>
                    <w:sz w:val="22"/>
                  </w:rPr>
                </w:rPrChange>
              </w:rPr>
            </w:pPr>
            <w:r w:rsidRPr="00C60258">
              <w:rPr>
                <w:rFonts w:ascii="Arial" w:hAnsi="Arial" w:cs="Arial"/>
                <w:rPrChange w:id="543" w:author="Author" w:date="2024-06-12T08:48:00Z">
                  <w:rPr>
                    <w:rFonts w:ascii="Arial" w:hAnsi="Arial" w:cs="Arial"/>
                    <w:sz w:val="22"/>
                  </w:rPr>
                </w:rPrChange>
              </w:rPr>
              <w:t>(250)</w:t>
            </w:r>
          </w:p>
        </w:tc>
        <w:tc>
          <w:tcPr>
            <w:tcW w:w="1332" w:type="dxa"/>
            <w:tcBorders>
              <w:top w:val="nil"/>
              <w:left w:val="single" w:sz="4" w:space="0" w:color="auto"/>
              <w:bottom w:val="nil"/>
            </w:tcBorders>
            <w:tcPrChange w:id="544" w:author="Author" w:date="2024-06-12T08:50:00Z">
              <w:tcPr>
                <w:tcW w:w="1227" w:type="dxa"/>
                <w:tcBorders>
                  <w:top w:val="nil"/>
                  <w:left w:val="single" w:sz="4" w:space="0" w:color="auto"/>
                  <w:bottom w:val="nil"/>
                </w:tcBorders>
              </w:tcPr>
            </w:tcPrChange>
          </w:tcPr>
          <w:p w14:paraId="5BBE5684" w14:textId="77777777" w:rsidR="003A0CB9" w:rsidRPr="00C60258" w:rsidRDefault="003A0CB9" w:rsidP="003A0CB9">
            <w:pPr>
              <w:jc w:val="center"/>
              <w:rPr>
                <w:rFonts w:ascii="Arial" w:hAnsi="Arial"/>
                <w:rPrChange w:id="545" w:author="Author" w:date="2024-06-12T08:48:00Z">
                  <w:rPr>
                    <w:rFonts w:ascii="Arial" w:hAnsi="Arial"/>
                    <w:sz w:val="22"/>
                  </w:rPr>
                </w:rPrChange>
              </w:rPr>
            </w:pPr>
            <w:r w:rsidRPr="00C60258">
              <w:rPr>
                <w:rFonts w:ascii="Arial" w:hAnsi="Arial"/>
                <w:rPrChange w:id="546" w:author="Author" w:date="2024-06-12T08:48:00Z">
                  <w:rPr>
                    <w:rFonts w:ascii="Arial" w:hAnsi="Arial"/>
                    <w:sz w:val="22"/>
                  </w:rPr>
                </w:rPrChange>
              </w:rPr>
              <w:t>18,000,000</w:t>
            </w:r>
          </w:p>
        </w:tc>
        <w:tc>
          <w:tcPr>
            <w:tcW w:w="1226" w:type="dxa"/>
            <w:tcBorders>
              <w:top w:val="nil"/>
              <w:left w:val="single" w:sz="4" w:space="0" w:color="auto"/>
              <w:bottom w:val="nil"/>
            </w:tcBorders>
            <w:tcPrChange w:id="547" w:author="Author" w:date="2024-06-12T08:50:00Z">
              <w:tcPr>
                <w:tcW w:w="1226" w:type="dxa"/>
                <w:tcBorders>
                  <w:top w:val="nil"/>
                  <w:left w:val="single" w:sz="4" w:space="0" w:color="auto"/>
                  <w:bottom w:val="nil"/>
                </w:tcBorders>
              </w:tcPr>
            </w:tcPrChange>
          </w:tcPr>
          <w:p w14:paraId="3009EC02" w14:textId="77777777" w:rsidR="003A0CB9" w:rsidRPr="00C60258" w:rsidRDefault="003A0CB9" w:rsidP="003A0CB9">
            <w:pPr>
              <w:jc w:val="center"/>
              <w:rPr>
                <w:rFonts w:ascii="Arial" w:hAnsi="Arial"/>
                <w:rPrChange w:id="548" w:author="Author" w:date="2024-06-12T08:48:00Z">
                  <w:rPr>
                    <w:rFonts w:ascii="Arial" w:hAnsi="Arial"/>
                    <w:sz w:val="22"/>
                  </w:rPr>
                </w:rPrChange>
              </w:rPr>
            </w:pPr>
            <w:r w:rsidRPr="00C60258">
              <w:rPr>
                <w:rFonts w:ascii="Arial" w:hAnsi="Arial"/>
                <w:rPrChange w:id="549"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550" w:author="Author" w:date="2024-06-12T08:50:00Z">
              <w:tcPr>
                <w:tcW w:w="1227" w:type="dxa"/>
                <w:tcBorders>
                  <w:top w:val="nil"/>
                  <w:left w:val="single" w:sz="4" w:space="0" w:color="auto"/>
                  <w:bottom w:val="nil"/>
                </w:tcBorders>
                <w:vAlign w:val="center"/>
              </w:tcPr>
            </w:tcPrChange>
          </w:tcPr>
          <w:p w14:paraId="07AFCB57" w14:textId="77777777" w:rsidR="003A0CB9" w:rsidRPr="00C60258" w:rsidRDefault="003A0CB9" w:rsidP="003A0CB9">
            <w:pPr>
              <w:jc w:val="center"/>
              <w:rPr>
                <w:rFonts w:ascii="Arial" w:hAnsi="Arial" w:cs="Arial"/>
                <w:rPrChange w:id="551" w:author="Author" w:date="2024-06-12T08:48:00Z">
                  <w:rPr>
                    <w:rFonts w:ascii="Arial" w:hAnsi="Arial" w:cs="Arial"/>
                    <w:sz w:val="22"/>
                  </w:rPr>
                </w:rPrChange>
              </w:rPr>
            </w:pPr>
            <w:r w:rsidRPr="00C60258">
              <w:rPr>
                <w:rFonts w:ascii="Arial" w:hAnsi="Arial" w:cs="Arial"/>
                <w:rPrChange w:id="552" w:author="Author" w:date="2024-06-12T08:48:00Z">
                  <w:rPr>
                    <w:rFonts w:ascii="Arial" w:hAnsi="Arial" w:cs="Arial"/>
                    <w:sz w:val="22"/>
                  </w:rPr>
                </w:rPrChange>
              </w:rPr>
              <w:t>28,750</w:t>
            </w:r>
          </w:p>
        </w:tc>
      </w:tr>
      <w:tr w:rsidR="003A0CB9" w:rsidRPr="006E461F" w14:paraId="089D4625" w14:textId="77777777" w:rsidTr="00C60258">
        <w:trPr>
          <w:trHeight w:val="154"/>
          <w:trPrChange w:id="553" w:author="Author" w:date="2024-06-12T08:50:00Z">
            <w:trPr>
              <w:trHeight w:val="154"/>
            </w:trPr>
          </w:trPrChange>
        </w:trPr>
        <w:tc>
          <w:tcPr>
            <w:tcW w:w="629" w:type="dxa"/>
            <w:tcBorders>
              <w:top w:val="nil"/>
              <w:bottom w:val="nil"/>
              <w:right w:val="nil"/>
            </w:tcBorders>
            <w:vAlign w:val="center"/>
            <w:tcPrChange w:id="554" w:author="Author" w:date="2024-06-12T08:50:00Z">
              <w:tcPr>
                <w:tcW w:w="629" w:type="dxa"/>
                <w:tcBorders>
                  <w:top w:val="nil"/>
                  <w:bottom w:val="nil"/>
                  <w:right w:val="nil"/>
                </w:tcBorders>
                <w:vAlign w:val="center"/>
              </w:tcPr>
            </w:tcPrChange>
          </w:tcPr>
          <w:p w14:paraId="0F1D439F" w14:textId="77777777" w:rsidR="003A0CB9" w:rsidRPr="00C60258" w:rsidRDefault="003A0CB9" w:rsidP="003A0CB9">
            <w:pPr>
              <w:jc w:val="center"/>
              <w:rPr>
                <w:rFonts w:ascii="Arial" w:hAnsi="Arial"/>
                <w:rPrChange w:id="555" w:author="Author" w:date="2024-06-12T08:48:00Z">
                  <w:rPr>
                    <w:rFonts w:ascii="Arial" w:hAnsi="Arial"/>
                    <w:sz w:val="22"/>
                  </w:rPr>
                </w:rPrChange>
              </w:rPr>
            </w:pPr>
            <w:r w:rsidRPr="00C60258">
              <w:rPr>
                <w:rFonts w:ascii="Arial" w:hAnsi="Arial"/>
                <w:rPrChange w:id="556" w:author="Author" w:date="2024-06-12T08:48:00Z">
                  <w:rPr>
                    <w:rFonts w:ascii="Arial" w:hAnsi="Arial"/>
                    <w:sz w:val="22"/>
                  </w:rPr>
                </w:rPrChange>
              </w:rPr>
              <w:t>Dec</w:t>
            </w:r>
          </w:p>
        </w:tc>
        <w:tc>
          <w:tcPr>
            <w:tcW w:w="1226" w:type="dxa"/>
            <w:tcBorders>
              <w:top w:val="nil"/>
              <w:left w:val="single" w:sz="4" w:space="0" w:color="auto"/>
              <w:bottom w:val="nil"/>
              <w:right w:val="nil"/>
            </w:tcBorders>
            <w:vAlign w:val="center"/>
            <w:tcPrChange w:id="557" w:author="Author" w:date="2024-06-12T08:50:00Z">
              <w:tcPr>
                <w:tcW w:w="1226" w:type="dxa"/>
                <w:tcBorders>
                  <w:top w:val="nil"/>
                  <w:left w:val="single" w:sz="4" w:space="0" w:color="auto"/>
                  <w:bottom w:val="nil"/>
                  <w:right w:val="nil"/>
                </w:tcBorders>
                <w:vAlign w:val="center"/>
              </w:tcPr>
            </w:tcPrChange>
          </w:tcPr>
          <w:p w14:paraId="70B7D1A6" w14:textId="77777777" w:rsidR="003A0CB9" w:rsidRPr="00C60258" w:rsidRDefault="003A0CB9" w:rsidP="003A0CB9">
            <w:pPr>
              <w:jc w:val="center"/>
              <w:rPr>
                <w:rFonts w:ascii="Arial" w:hAnsi="Arial"/>
                <w:rPrChange w:id="558" w:author="Author" w:date="2024-06-12T08:48:00Z">
                  <w:rPr>
                    <w:rFonts w:ascii="Arial" w:hAnsi="Arial"/>
                    <w:sz w:val="22"/>
                  </w:rPr>
                </w:rPrChange>
              </w:rPr>
            </w:pPr>
            <w:r w:rsidRPr="00C60258">
              <w:rPr>
                <w:rFonts w:ascii="Arial" w:hAnsi="Arial"/>
                <w:rPrChange w:id="559" w:author="Author" w:date="2024-06-12T08:48:00Z">
                  <w:rPr>
                    <w:rFonts w:ascii="Arial" w:hAnsi="Arial"/>
                    <w:sz w:val="22"/>
                  </w:rPr>
                </w:rPrChange>
              </w:rPr>
              <w:t>12,000</w:t>
            </w:r>
          </w:p>
        </w:tc>
        <w:tc>
          <w:tcPr>
            <w:tcW w:w="1226" w:type="dxa"/>
            <w:tcBorders>
              <w:top w:val="nil"/>
              <w:left w:val="single" w:sz="4" w:space="0" w:color="auto"/>
              <w:bottom w:val="nil"/>
            </w:tcBorders>
            <w:tcPrChange w:id="560" w:author="Author" w:date="2024-06-12T08:50:00Z">
              <w:tcPr>
                <w:tcW w:w="1226" w:type="dxa"/>
                <w:tcBorders>
                  <w:top w:val="nil"/>
                  <w:left w:val="single" w:sz="4" w:space="0" w:color="auto"/>
                  <w:bottom w:val="nil"/>
                </w:tcBorders>
              </w:tcPr>
            </w:tcPrChange>
          </w:tcPr>
          <w:p w14:paraId="56F2B18F" w14:textId="77777777" w:rsidR="003A0CB9" w:rsidRPr="00C60258" w:rsidRDefault="003A0CB9" w:rsidP="003A0CB9">
            <w:pPr>
              <w:jc w:val="center"/>
              <w:rPr>
                <w:rFonts w:ascii="Arial" w:hAnsi="Arial"/>
                <w:rPrChange w:id="561" w:author="Author" w:date="2024-06-12T08:48:00Z">
                  <w:rPr>
                    <w:rFonts w:ascii="Arial" w:hAnsi="Arial"/>
                    <w:sz w:val="22"/>
                  </w:rPr>
                </w:rPrChange>
              </w:rPr>
            </w:pPr>
            <w:r w:rsidRPr="00C60258">
              <w:rPr>
                <w:rFonts w:ascii="Arial" w:hAnsi="Arial"/>
                <w:rPrChange w:id="562"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563" w:author="Author" w:date="2024-06-12T08:50:00Z">
              <w:tcPr>
                <w:tcW w:w="1227" w:type="dxa"/>
                <w:tcBorders>
                  <w:top w:val="nil"/>
                  <w:left w:val="single" w:sz="4" w:space="0" w:color="auto"/>
                  <w:bottom w:val="nil"/>
                  <w:right w:val="single" w:sz="4" w:space="0" w:color="auto"/>
                </w:tcBorders>
              </w:tcPr>
            </w:tcPrChange>
          </w:tcPr>
          <w:p w14:paraId="3792964A" w14:textId="77777777" w:rsidR="003A0CB9" w:rsidRPr="00C60258" w:rsidRDefault="003A0CB9" w:rsidP="003A0CB9">
            <w:pPr>
              <w:jc w:val="center"/>
              <w:rPr>
                <w:rFonts w:ascii="Arial" w:hAnsi="Arial"/>
                <w:rPrChange w:id="564" w:author="Author" w:date="2024-06-12T08:48:00Z">
                  <w:rPr>
                    <w:rFonts w:ascii="Arial" w:hAnsi="Arial"/>
                    <w:sz w:val="22"/>
                  </w:rPr>
                </w:rPrChange>
              </w:rPr>
            </w:pPr>
            <w:r w:rsidRPr="00C60258">
              <w:rPr>
                <w:rFonts w:ascii="Arial" w:hAnsi="Arial"/>
                <w:rPrChange w:id="565"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566" w:author="Author" w:date="2024-06-12T08:50:00Z">
              <w:tcPr>
                <w:tcW w:w="1226" w:type="dxa"/>
                <w:tcBorders>
                  <w:top w:val="nil"/>
                  <w:left w:val="single" w:sz="4" w:space="0" w:color="auto"/>
                  <w:bottom w:val="nil"/>
                  <w:right w:val="single" w:sz="4" w:space="0" w:color="auto"/>
                </w:tcBorders>
              </w:tcPr>
            </w:tcPrChange>
          </w:tcPr>
          <w:p w14:paraId="0D9C5879" w14:textId="77777777" w:rsidR="003A0CB9" w:rsidRPr="00C60258" w:rsidRDefault="003A0CB9" w:rsidP="003A0CB9">
            <w:pPr>
              <w:jc w:val="center"/>
              <w:rPr>
                <w:rFonts w:ascii="Arial" w:hAnsi="Arial" w:cs="Arial"/>
                <w:rPrChange w:id="567" w:author="Author" w:date="2024-06-12T08:48:00Z">
                  <w:rPr>
                    <w:rFonts w:ascii="Arial" w:hAnsi="Arial" w:cs="Arial"/>
                    <w:sz w:val="22"/>
                  </w:rPr>
                </w:rPrChange>
              </w:rPr>
            </w:pPr>
            <w:r w:rsidRPr="00C60258">
              <w:rPr>
                <w:rFonts w:ascii="Arial" w:hAnsi="Arial" w:cs="Arial"/>
                <w:rPrChange w:id="568" w:author="Author" w:date="2024-06-12T08:48:00Z">
                  <w:rPr>
                    <w:rFonts w:ascii="Arial" w:hAnsi="Arial" w:cs="Arial"/>
                    <w:sz w:val="22"/>
                  </w:rPr>
                </w:rPrChange>
              </w:rPr>
              <w:t>(250)</w:t>
            </w:r>
          </w:p>
        </w:tc>
        <w:tc>
          <w:tcPr>
            <w:tcW w:w="1332" w:type="dxa"/>
            <w:tcBorders>
              <w:top w:val="nil"/>
              <w:left w:val="single" w:sz="4" w:space="0" w:color="auto"/>
              <w:bottom w:val="nil"/>
            </w:tcBorders>
            <w:tcPrChange w:id="569" w:author="Author" w:date="2024-06-12T08:50:00Z">
              <w:tcPr>
                <w:tcW w:w="1227" w:type="dxa"/>
                <w:tcBorders>
                  <w:top w:val="nil"/>
                  <w:left w:val="single" w:sz="4" w:space="0" w:color="auto"/>
                  <w:bottom w:val="nil"/>
                </w:tcBorders>
              </w:tcPr>
            </w:tcPrChange>
          </w:tcPr>
          <w:p w14:paraId="41FAC74A" w14:textId="77777777" w:rsidR="003A0CB9" w:rsidRPr="00C60258" w:rsidRDefault="003A0CB9" w:rsidP="003A0CB9">
            <w:pPr>
              <w:jc w:val="center"/>
              <w:rPr>
                <w:rFonts w:ascii="Arial" w:hAnsi="Arial"/>
                <w:rPrChange w:id="570" w:author="Author" w:date="2024-06-12T08:48:00Z">
                  <w:rPr>
                    <w:rFonts w:ascii="Arial" w:hAnsi="Arial"/>
                    <w:sz w:val="22"/>
                  </w:rPr>
                </w:rPrChange>
              </w:rPr>
            </w:pPr>
            <w:r w:rsidRPr="00C60258">
              <w:rPr>
                <w:rFonts w:ascii="Arial" w:hAnsi="Arial"/>
                <w:rPrChange w:id="571" w:author="Author" w:date="2024-06-12T08:48:00Z">
                  <w:rPr>
                    <w:rFonts w:ascii="Arial" w:hAnsi="Arial"/>
                    <w:sz w:val="22"/>
                  </w:rPr>
                </w:rPrChange>
              </w:rPr>
              <w:t>18,000,000</w:t>
            </w:r>
          </w:p>
        </w:tc>
        <w:tc>
          <w:tcPr>
            <w:tcW w:w="1226" w:type="dxa"/>
            <w:tcBorders>
              <w:top w:val="nil"/>
              <w:left w:val="single" w:sz="4" w:space="0" w:color="auto"/>
              <w:bottom w:val="nil"/>
            </w:tcBorders>
            <w:tcPrChange w:id="572" w:author="Author" w:date="2024-06-12T08:50:00Z">
              <w:tcPr>
                <w:tcW w:w="1226" w:type="dxa"/>
                <w:tcBorders>
                  <w:top w:val="nil"/>
                  <w:left w:val="single" w:sz="4" w:space="0" w:color="auto"/>
                  <w:bottom w:val="nil"/>
                </w:tcBorders>
              </w:tcPr>
            </w:tcPrChange>
          </w:tcPr>
          <w:p w14:paraId="4CBC379A" w14:textId="77777777" w:rsidR="003A0CB9" w:rsidRPr="00C60258" w:rsidRDefault="003A0CB9" w:rsidP="003A0CB9">
            <w:pPr>
              <w:jc w:val="center"/>
              <w:rPr>
                <w:rFonts w:ascii="Arial" w:hAnsi="Arial"/>
                <w:rPrChange w:id="573" w:author="Author" w:date="2024-06-12T08:48:00Z">
                  <w:rPr>
                    <w:rFonts w:ascii="Arial" w:hAnsi="Arial"/>
                    <w:sz w:val="22"/>
                  </w:rPr>
                </w:rPrChange>
              </w:rPr>
            </w:pPr>
            <w:r w:rsidRPr="00C60258">
              <w:rPr>
                <w:rFonts w:ascii="Arial" w:hAnsi="Arial"/>
                <w:rPrChange w:id="574"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575" w:author="Author" w:date="2024-06-12T08:50:00Z">
              <w:tcPr>
                <w:tcW w:w="1227" w:type="dxa"/>
                <w:tcBorders>
                  <w:top w:val="nil"/>
                  <w:left w:val="single" w:sz="4" w:space="0" w:color="auto"/>
                  <w:bottom w:val="nil"/>
                </w:tcBorders>
                <w:vAlign w:val="center"/>
              </w:tcPr>
            </w:tcPrChange>
          </w:tcPr>
          <w:p w14:paraId="6BADE0FD" w14:textId="77777777" w:rsidR="003A0CB9" w:rsidRPr="00C60258" w:rsidRDefault="003A0CB9" w:rsidP="003A0CB9">
            <w:pPr>
              <w:jc w:val="center"/>
              <w:rPr>
                <w:rFonts w:ascii="Arial" w:hAnsi="Arial" w:cs="Arial"/>
                <w:rPrChange w:id="576" w:author="Author" w:date="2024-06-12T08:48:00Z">
                  <w:rPr>
                    <w:rFonts w:ascii="Arial" w:hAnsi="Arial" w:cs="Arial"/>
                    <w:sz w:val="22"/>
                  </w:rPr>
                </w:rPrChange>
              </w:rPr>
            </w:pPr>
            <w:r w:rsidRPr="00C60258">
              <w:rPr>
                <w:rFonts w:ascii="Arial" w:hAnsi="Arial" w:cs="Arial"/>
                <w:rPrChange w:id="577" w:author="Author" w:date="2024-06-12T08:48:00Z">
                  <w:rPr>
                    <w:rFonts w:ascii="Arial" w:hAnsi="Arial" w:cs="Arial"/>
                    <w:sz w:val="22"/>
                  </w:rPr>
                </w:rPrChange>
              </w:rPr>
              <w:t>28,750</w:t>
            </w:r>
          </w:p>
        </w:tc>
      </w:tr>
      <w:tr w:rsidR="003A0CB9" w:rsidRPr="006E461F" w14:paraId="39A8787D" w14:textId="77777777" w:rsidTr="00C60258">
        <w:trPr>
          <w:trHeight w:val="154"/>
          <w:trPrChange w:id="578" w:author="Author" w:date="2024-06-12T08:50:00Z">
            <w:trPr>
              <w:trHeight w:val="154"/>
            </w:trPr>
          </w:trPrChange>
        </w:trPr>
        <w:tc>
          <w:tcPr>
            <w:tcW w:w="629" w:type="dxa"/>
            <w:tcBorders>
              <w:top w:val="nil"/>
              <w:bottom w:val="nil"/>
              <w:right w:val="nil"/>
            </w:tcBorders>
            <w:vAlign w:val="center"/>
            <w:tcPrChange w:id="579" w:author="Author" w:date="2024-06-12T08:50:00Z">
              <w:tcPr>
                <w:tcW w:w="629" w:type="dxa"/>
                <w:tcBorders>
                  <w:top w:val="nil"/>
                  <w:bottom w:val="nil"/>
                  <w:right w:val="nil"/>
                </w:tcBorders>
                <w:vAlign w:val="center"/>
              </w:tcPr>
            </w:tcPrChange>
          </w:tcPr>
          <w:p w14:paraId="1498B337" w14:textId="77777777" w:rsidR="003A0CB9" w:rsidRPr="00C60258" w:rsidRDefault="003A0CB9" w:rsidP="003A0CB9">
            <w:pPr>
              <w:jc w:val="center"/>
              <w:rPr>
                <w:rFonts w:ascii="Arial" w:hAnsi="Arial"/>
                <w:rPrChange w:id="580" w:author="Author" w:date="2024-06-12T08:48:00Z">
                  <w:rPr>
                    <w:rFonts w:ascii="Arial" w:hAnsi="Arial"/>
                    <w:sz w:val="22"/>
                  </w:rPr>
                </w:rPrChange>
              </w:rPr>
            </w:pPr>
            <w:r w:rsidRPr="00C60258">
              <w:rPr>
                <w:rFonts w:ascii="Arial" w:hAnsi="Arial"/>
                <w:rPrChange w:id="581" w:author="Author" w:date="2024-06-12T08:48:00Z">
                  <w:rPr>
                    <w:rFonts w:ascii="Arial" w:hAnsi="Arial"/>
                    <w:sz w:val="22"/>
                  </w:rPr>
                </w:rPrChange>
              </w:rPr>
              <w:t>Jan</w:t>
            </w:r>
          </w:p>
        </w:tc>
        <w:tc>
          <w:tcPr>
            <w:tcW w:w="1226" w:type="dxa"/>
            <w:tcBorders>
              <w:top w:val="nil"/>
              <w:left w:val="single" w:sz="4" w:space="0" w:color="auto"/>
              <w:bottom w:val="nil"/>
              <w:right w:val="nil"/>
            </w:tcBorders>
            <w:vAlign w:val="center"/>
            <w:tcPrChange w:id="582" w:author="Author" w:date="2024-06-12T08:50:00Z">
              <w:tcPr>
                <w:tcW w:w="1226" w:type="dxa"/>
                <w:tcBorders>
                  <w:top w:val="nil"/>
                  <w:left w:val="single" w:sz="4" w:space="0" w:color="auto"/>
                  <w:bottom w:val="nil"/>
                  <w:right w:val="nil"/>
                </w:tcBorders>
                <w:vAlign w:val="center"/>
              </w:tcPr>
            </w:tcPrChange>
          </w:tcPr>
          <w:p w14:paraId="411FFA2E" w14:textId="77777777" w:rsidR="003A0CB9" w:rsidRPr="00C60258" w:rsidRDefault="003A0CB9" w:rsidP="003A0CB9">
            <w:pPr>
              <w:jc w:val="center"/>
              <w:rPr>
                <w:rFonts w:ascii="Arial" w:hAnsi="Arial"/>
                <w:rPrChange w:id="583" w:author="Author" w:date="2024-06-12T08:48:00Z">
                  <w:rPr>
                    <w:rFonts w:ascii="Arial" w:hAnsi="Arial"/>
                    <w:sz w:val="22"/>
                  </w:rPr>
                </w:rPrChange>
              </w:rPr>
            </w:pPr>
            <w:r w:rsidRPr="00C60258">
              <w:rPr>
                <w:rFonts w:ascii="Arial" w:hAnsi="Arial"/>
                <w:rPrChange w:id="584" w:author="Author" w:date="2024-06-12T08:48:00Z">
                  <w:rPr>
                    <w:rFonts w:ascii="Arial" w:hAnsi="Arial"/>
                    <w:sz w:val="22"/>
                  </w:rPr>
                </w:rPrChange>
              </w:rPr>
              <w:t>7,200</w:t>
            </w:r>
          </w:p>
        </w:tc>
        <w:tc>
          <w:tcPr>
            <w:tcW w:w="1226" w:type="dxa"/>
            <w:tcBorders>
              <w:top w:val="nil"/>
              <w:left w:val="single" w:sz="4" w:space="0" w:color="auto"/>
              <w:bottom w:val="nil"/>
            </w:tcBorders>
            <w:tcPrChange w:id="585" w:author="Author" w:date="2024-06-12T08:50:00Z">
              <w:tcPr>
                <w:tcW w:w="1226" w:type="dxa"/>
                <w:tcBorders>
                  <w:top w:val="nil"/>
                  <w:left w:val="single" w:sz="4" w:space="0" w:color="auto"/>
                  <w:bottom w:val="nil"/>
                </w:tcBorders>
              </w:tcPr>
            </w:tcPrChange>
          </w:tcPr>
          <w:p w14:paraId="02CD8F35" w14:textId="77777777" w:rsidR="003A0CB9" w:rsidRPr="00C60258" w:rsidRDefault="003A0CB9" w:rsidP="003A0CB9">
            <w:pPr>
              <w:jc w:val="center"/>
              <w:rPr>
                <w:rFonts w:ascii="Arial" w:hAnsi="Arial"/>
                <w:rPrChange w:id="586" w:author="Author" w:date="2024-06-12T08:48:00Z">
                  <w:rPr>
                    <w:rFonts w:ascii="Arial" w:hAnsi="Arial"/>
                    <w:sz w:val="22"/>
                  </w:rPr>
                </w:rPrChange>
              </w:rPr>
            </w:pPr>
            <w:r w:rsidRPr="00C60258">
              <w:rPr>
                <w:rFonts w:ascii="Arial" w:hAnsi="Arial"/>
                <w:rPrChange w:id="587" w:author="Author" w:date="2024-06-12T08:48:00Z">
                  <w:rPr>
                    <w:rFonts w:ascii="Arial" w:hAnsi="Arial"/>
                    <w:sz w:val="22"/>
                  </w:rPr>
                </w:rPrChange>
              </w:rPr>
              <w:t>(6,000)</w:t>
            </w:r>
          </w:p>
        </w:tc>
        <w:tc>
          <w:tcPr>
            <w:tcW w:w="1227" w:type="dxa"/>
            <w:tcBorders>
              <w:top w:val="nil"/>
              <w:left w:val="single" w:sz="4" w:space="0" w:color="auto"/>
              <w:bottom w:val="nil"/>
              <w:right w:val="single" w:sz="4" w:space="0" w:color="auto"/>
            </w:tcBorders>
            <w:tcPrChange w:id="588" w:author="Author" w:date="2024-06-12T08:50:00Z">
              <w:tcPr>
                <w:tcW w:w="1227" w:type="dxa"/>
                <w:tcBorders>
                  <w:top w:val="nil"/>
                  <w:left w:val="single" w:sz="4" w:space="0" w:color="auto"/>
                  <w:bottom w:val="nil"/>
                  <w:right w:val="single" w:sz="4" w:space="0" w:color="auto"/>
                </w:tcBorders>
              </w:tcPr>
            </w:tcPrChange>
          </w:tcPr>
          <w:p w14:paraId="22FB8539" w14:textId="77777777" w:rsidR="003A0CB9" w:rsidRPr="00C60258" w:rsidRDefault="003A0CB9" w:rsidP="003A0CB9">
            <w:pPr>
              <w:jc w:val="center"/>
              <w:rPr>
                <w:rFonts w:ascii="Arial" w:hAnsi="Arial"/>
                <w:rPrChange w:id="589" w:author="Author" w:date="2024-06-12T08:48:00Z">
                  <w:rPr>
                    <w:rFonts w:ascii="Arial" w:hAnsi="Arial"/>
                    <w:sz w:val="22"/>
                  </w:rPr>
                </w:rPrChange>
              </w:rPr>
            </w:pPr>
            <w:r w:rsidRPr="00C60258">
              <w:rPr>
                <w:rFonts w:ascii="Arial" w:hAnsi="Arial"/>
                <w:rPrChange w:id="590"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591" w:author="Author" w:date="2024-06-12T08:50:00Z">
              <w:tcPr>
                <w:tcW w:w="1226" w:type="dxa"/>
                <w:tcBorders>
                  <w:top w:val="nil"/>
                  <w:left w:val="single" w:sz="4" w:space="0" w:color="auto"/>
                  <w:bottom w:val="nil"/>
                  <w:right w:val="single" w:sz="4" w:space="0" w:color="auto"/>
                </w:tcBorders>
              </w:tcPr>
            </w:tcPrChange>
          </w:tcPr>
          <w:p w14:paraId="2632B28E" w14:textId="77777777" w:rsidR="003A0CB9" w:rsidRPr="00C60258" w:rsidRDefault="003A0CB9" w:rsidP="003A0CB9">
            <w:pPr>
              <w:jc w:val="center"/>
              <w:rPr>
                <w:rFonts w:ascii="Arial" w:hAnsi="Arial" w:cs="Arial"/>
                <w:rPrChange w:id="592" w:author="Author" w:date="2024-06-12T08:48:00Z">
                  <w:rPr>
                    <w:rFonts w:ascii="Arial" w:hAnsi="Arial" w:cs="Arial"/>
                    <w:sz w:val="22"/>
                  </w:rPr>
                </w:rPrChange>
              </w:rPr>
            </w:pPr>
            <w:r w:rsidRPr="00C60258">
              <w:rPr>
                <w:rFonts w:ascii="Arial" w:hAnsi="Arial" w:cs="Arial"/>
                <w:rPrChange w:id="593" w:author="Author" w:date="2024-06-12T08:48:00Z">
                  <w:rPr>
                    <w:rFonts w:ascii="Arial" w:hAnsi="Arial" w:cs="Arial"/>
                    <w:sz w:val="22"/>
                  </w:rPr>
                </w:rPrChange>
              </w:rPr>
              <w:t>(250)</w:t>
            </w:r>
          </w:p>
        </w:tc>
        <w:tc>
          <w:tcPr>
            <w:tcW w:w="1332" w:type="dxa"/>
            <w:tcBorders>
              <w:top w:val="nil"/>
              <w:left w:val="single" w:sz="4" w:space="0" w:color="auto"/>
              <w:bottom w:val="nil"/>
            </w:tcBorders>
            <w:tcPrChange w:id="594" w:author="Author" w:date="2024-06-12T08:50:00Z">
              <w:tcPr>
                <w:tcW w:w="1227" w:type="dxa"/>
                <w:tcBorders>
                  <w:top w:val="nil"/>
                  <w:left w:val="single" w:sz="4" w:space="0" w:color="auto"/>
                  <w:bottom w:val="nil"/>
                </w:tcBorders>
              </w:tcPr>
            </w:tcPrChange>
          </w:tcPr>
          <w:p w14:paraId="01F8A9B6" w14:textId="77777777" w:rsidR="003A0CB9" w:rsidRPr="00C60258" w:rsidRDefault="003A0CB9" w:rsidP="003A0CB9">
            <w:pPr>
              <w:jc w:val="center"/>
              <w:rPr>
                <w:rFonts w:ascii="Arial" w:hAnsi="Arial"/>
                <w:rPrChange w:id="595" w:author="Author" w:date="2024-06-12T08:48:00Z">
                  <w:rPr>
                    <w:rFonts w:ascii="Arial" w:hAnsi="Arial"/>
                    <w:sz w:val="22"/>
                  </w:rPr>
                </w:rPrChange>
              </w:rPr>
            </w:pPr>
            <w:r w:rsidRPr="00C60258">
              <w:rPr>
                <w:rFonts w:ascii="Arial" w:hAnsi="Arial"/>
                <w:rPrChange w:id="596" w:author="Author" w:date="2024-06-12T08:48:00Z">
                  <w:rPr>
                    <w:rFonts w:ascii="Arial" w:hAnsi="Arial"/>
                    <w:sz w:val="22"/>
                  </w:rPr>
                </w:rPrChange>
              </w:rPr>
              <w:t>18,000,000</w:t>
            </w:r>
          </w:p>
        </w:tc>
        <w:tc>
          <w:tcPr>
            <w:tcW w:w="1226" w:type="dxa"/>
            <w:tcBorders>
              <w:top w:val="nil"/>
              <w:left w:val="single" w:sz="4" w:space="0" w:color="auto"/>
              <w:bottom w:val="nil"/>
            </w:tcBorders>
            <w:tcPrChange w:id="597" w:author="Author" w:date="2024-06-12T08:50:00Z">
              <w:tcPr>
                <w:tcW w:w="1226" w:type="dxa"/>
                <w:tcBorders>
                  <w:top w:val="nil"/>
                  <w:left w:val="single" w:sz="4" w:space="0" w:color="auto"/>
                  <w:bottom w:val="nil"/>
                </w:tcBorders>
              </w:tcPr>
            </w:tcPrChange>
          </w:tcPr>
          <w:p w14:paraId="3B936077" w14:textId="77777777" w:rsidR="003A0CB9" w:rsidRPr="00C60258" w:rsidRDefault="003A0CB9" w:rsidP="003A0CB9">
            <w:pPr>
              <w:jc w:val="center"/>
              <w:rPr>
                <w:rFonts w:ascii="Arial" w:hAnsi="Arial"/>
                <w:rPrChange w:id="598" w:author="Author" w:date="2024-06-12T08:48:00Z">
                  <w:rPr>
                    <w:rFonts w:ascii="Arial" w:hAnsi="Arial"/>
                    <w:sz w:val="22"/>
                  </w:rPr>
                </w:rPrChange>
              </w:rPr>
            </w:pPr>
            <w:r w:rsidRPr="00C60258">
              <w:rPr>
                <w:rFonts w:ascii="Arial" w:hAnsi="Arial"/>
                <w:rPrChange w:id="599"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600" w:author="Author" w:date="2024-06-12T08:50:00Z">
              <w:tcPr>
                <w:tcW w:w="1227" w:type="dxa"/>
                <w:tcBorders>
                  <w:top w:val="nil"/>
                  <w:left w:val="single" w:sz="4" w:space="0" w:color="auto"/>
                  <w:bottom w:val="nil"/>
                </w:tcBorders>
                <w:vAlign w:val="center"/>
              </w:tcPr>
            </w:tcPrChange>
          </w:tcPr>
          <w:p w14:paraId="1FE89BA9" w14:textId="77777777" w:rsidR="003A0CB9" w:rsidRPr="00C60258" w:rsidRDefault="003A0CB9" w:rsidP="003A0CB9">
            <w:pPr>
              <w:jc w:val="center"/>
              <w:rPr>
                <w:rFonts w:ascii="Arial" w:hAnsi="Arial" w:cs="Arial"/>
                <w:rPrChange w:id="601" w:author="Author" w:date="2024-06-12T08:48:00Z">
                  <w:rPr>
                    <w:rFonts w:ascii="Arial" w:hAnsi="Arial" w:cs="Arial"/>
                    <w:sz w:val="22"/>
                  </w:rPr>
                </w:rPrChange>
              </w:rPr>
            </w:pPr>
            <w:r w:rsidRPr="00C60258">
              <w:rPr>
                <w:rFonts w:ascii="Arial" w:hAnsi="Arial" w:cs="Arial"/>
                <w:rPrChange w:id="602" w:author="Author" w:date="2024-06-12T08:48:00Z">
                  <w:rPr>
                    <w:rFonts w:ascii="Arial" w:hAnsi="Arial" w:cs="Arial"/>
                    <w:sz w:val="22"/>
                  </w:rPr>
                </w:rPrChange>
              </w:rPr>
              <w:t>12,750</w:t>
            </w:r>
          </w:p>
        </w:tc>
      </w:tr>
      <w:tr w:rsidR="003A0CB9" w:rsidRPr="006E461F" w14:paraId="413ECA86" w14:textId="77777777" w:rsidTr="00C60258">
        <w:trPr>
          <w:trHeight w:val="154"/>
          <w:trPrChange w:id="603" w:author="Author" w:date="2024-06-12T08:50:00Z">
            <w:trPr>
              <w:trHeight w:val="154"/>
            </w:trPr>
          </w:trPrChange>
        </w:trPr>
        <w:tc>
          <w:tcPr>
            <w:tcW w:w="629" w:type="dxa"/>
            <w:tcBorders>
              <w:top w:val="nil"/>
              <w:bottom w:val="nil"/>
              <w:right w:val="nil"/>
            </w:tcBorders>
            <w:vAlign w:val="center"/>
            <w:tcPrChange w:id="604" w:author="Author" w:date="2024-06-12T08:50:00Z">
              <w:tcPr>
                <w:tcW w:w="629" w:type="dxa"/>
                <w:tcBorders>
                  <w:top w:val="nil"/>
                  <w:bottom w:val="nil"/>
                  <w:right w:val="nil"/>
                </w:tcBorders>
                <w:vAlign w:val="center"/>
              </w:tcPr>
            </w:tcPrChange>
          </w:tcPr>
          <w:p w14:paraId="0F2321F0" w14:textId="77777777" w:rsidR="003A0CB9" w:rsidRPr="00C60258" w:rsidRDefault="003A0CB9" w:rsidP="003A0CB9">
            <w:pPr>
              <w:jc w:val="center"/>
              <w:rPr>
                <w:rFonts w:ascii="Arial" w:hAnsi="Arial"/>
                <w:rPrChange w:id="605" w:author="Author" w:date="2024-06-12T08:48:00Z">
                  <w:rPr>
                    <w:rFonts w:ascii="Arial" w:hAnsi="Arial"/>
                    <w:sz w:val="22"/>
                  </w:rPr>
                </w:rPrChange>
              </w:rPr>
            </w:pPr>
            <w:r w:rsidRPr="00C60258">
              <w:rPr>
                <w:rFonts w:ascii="Arial" w:hAnsi="Arial"/>
                <w:rPrChange w:id="606" w:author="Author" w:date="2024-06-12T08:48:00Z">
                  <w:rPr>
                    <w:rFonts w:ascii="Arial" w:hAnsi="Arial"/>
                    <w:sz w:val="22"/>
                  </w:rPr>
                </w:rPrChange>
              </w:rPr>
              <w:t>Feb</w:t>
            </w:r>
          </w:p>
        </w:tc>
        <w:tc>
          <w:tcPr>
            <w:tcW w:w="1226" w:type="dxa"/>
            <w:tcBorders>
              <w:top w:val="nil"/>
              <w:left w:val="single" w:sz="4" w:space="0" w:color="auto"/>
              <w:bottom w:val="nil"/>
              <w:right w:val="nil"/>
            </w:tcBorders>
            <w:vAlign w:val="center"/>
            <w:tcPrChange w:id="607" w:author="Author" w:date="2024-06-12T08:50:00Z">
              <w:tcPr>
                <w:tcW w:w="1226" w:type="dxa"/>
                <w:tcBorders>
                  <w:top w:val="nil"/>
                  <w:left w:val="single" w:sz="4" w:space="0" w:color="auto"/>
                  <w:bottom w:val="nil"/>
                  <w:right w:val="nil"/>
                </w:tcBorders>
                <w:vAlign w:val="center"/>
              </w:tcPr>
            </w:tcPrChange>
          </w:tcPr>
          <w:p w14:paraId="51D9B573" w14:textId="77777777" w:rsidR="003A0CB9" w:rsidRPr="00C60258" w:rsidRDefault="003A0CB9" w:rsidP="003A0CB9">
            <w:pPr>
              <w:jc w:val="center"/>
              <w:rPr>
                <w:rFonts w:ascii="Arial" w:hAnsi="Arial"/>
                <w:rPrChange w:id="608" w:author="Author" w:date="2024-06-12T08:48:00Z">
                  <w:rPr>
                    <w:rFonts w:ascii="Arial" w:hAnsi="Arial"/>
                    <w:sz w:val="22"/>
                  </w:rPr>
                </w:rPrChange>
              </w:rPr>
            </w:pPr>
            <w:r w:rsidRPr="00C60258">
              <w:rPr>
                <w:rFonts w:ascii="Arial" w:hAnsi="Arial"/>
                <w:rPrChange w:id="609" w:author="Author" w:date="2024-06-12T08:48:00Z">
                  <w:rPr>
                    <w:rFonts w:ascii="Arial" w:hAnsi="Arial"/>
                    <w:sz w:val="22"/>
                  </w:rPr>
                </w:rPrChange>
              </w:rPr>
              <w:t>7,200</w:t>
            </w:r>
          </w:p>
        </w:tc>
        <w:tc>
          <w:tcPr>
            <w:tcW w:w="1226" w:type="dxa"/>
            <w:tcBorders>
              <w:top w:val="nil"/>
              <w:left w:val="single" w:sz="4" w:space="0" w:color="auto"/>
              <w:bottom w:val="nil"/>
            </w:tcBorders>
            <w:tcPrChange w:id="610" w:author="Author" w:date="2024-06-12T08:50:00Z">
              <w:tcPr>
                <w:tcW w:w="1226" w:type="dxa"/>
                <w:tcBorders>
                  <w:top w:val="nil"/>
                  <w:left w:val="single" w:sz="4" w:space="0" w:color="auto"/>
                  <w:bottom w:val="nil"/>
                </w:tcBorders>
              </w:tcPr>
            </w:tcPrChange>
          </w:tcPr>
          <w:p w14:paraId="2812DEA3" w14:textId="77777777" w:rsidR="003A0CB9" w:rsidRPr="00C60258" w:rsidRDefault="003A0CB9" w:rsidP="003A0CB9">
            <w:pPr>
              <w:jc w:val="center"/>
              <w:rPr>
                <w:rFonts w:ascii="Arial" w:hAnsi="Arial"/>
                <w:rPrChange w:id="611" w:author="Author" w:date="2024-06-12T08:48:00Z">
                  <w:rPr>
                    <w:rFonts w:ascii="Arial" w:hAnsi="Arial"/>
                    <w:sz w:val="22"/>
                  </w:rPr>
                </w:rPrChange>
              </w:rPr>
            </w:pPr>
            <w:r w:rsidRPr="00C60258">
              <w:rPr>
                <w:rFonts w:ascii="Arial" w:hAnsi="Arial"/>
                <w:rPrChange w:id="612" w:author="Author" w:date="2024-06-12T08:48:00Z">
                  <w:rPr>
                    <w:rFonts w:ascii="Arial" w:hAnsi="Arial"/>
                    <w:sz w:val="22"/>
                  </w:rPr>
                </w:rPrChange>
              </w:rPr>
              <w:t>(6,000)</w:t>
            </w:r>
          </w:p>
        </w:tc>
        <w:tc>
          <w:tcPr>
            <w:tcW w:w="1227" w:type="dxa"/>
            <w:tcBorders>
              <w:top w:val="nil"/>
              <w:left w:val="single" w:sz="4" w:space="0" w:color="auto"/>
              <w:bottom w:val="nil"/>
              <w:right w:val="single" w:sz="4" w:space="0" w:color="auto"/>
            </w:tcBorders>
            <w:tcPrChange w:id="613" w:author="Author" w:date="2024-06-12T08:50:00Z">
              <w:tcPr>
                <w:tcW w:w="1227" w:type="dxa"/>
                <w:tcBorders>
                  <w:top w:val="nil"/>
                  <w:left w:val="single" w:sz="4" w:space="0" w:color="auto"/>
                  <w:bottom w:val="nil"/>
                  <w:right w:val="single" w:sz="4" w:space="0" w:color="auto"/>
                </w:tcBorders>
              </w:tcPr>
            </w:tcPrChange>
          </w:tcPr>
          <w:p w14:paraId="76F3CF3B" w14:textId="77777777" w:rsidR="003A0CB9" w:rsidRPr="00C60258" w:rsidRDefault="003A0CB9" w:rsidP="003A0CB9">
            <w:pPr>
              <w:jc w:val="center"/>
              <w:rPr>
                <w:rFonts w:ascii="Arial" w:hAnsi="Arial"/>
                <w:rPrChange w:id="614" w:author="Author" w:date="2024-06-12T08:48:00Z">
                  <w:rPr>
                    <w:rFonts w:ascii="Arial" w:hAnsi="Arial"/>
                    <w:sz w:val="22"/>
                  </w:rPr>
                </w:rPrChange>
              </w:rPr>
            </w:pPr>
            <w:r w:rsidRPr="00C60258">
              <w:rPr>
                <w:rFonts w:ascii="Arial" w:hAnsi="Arial"/>
                <w:rPrChange w:id="615"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616" w:author="Author" w:date="2024-06-12T08:50:00Z">
              <w:tcPr>
                <w:tcW w:w="1226" w:type="dxa"/>
                <w:tcBorders>
                  <w:top w:val="nil"/>
                  <w:left w:val="single" w:sz="4" w:space="0" w:color="auto"/>
                  <w:bottom w:val="nil"/>
                  <w:right w:val="single" w:sz="4" w:space="0" w:color="auto"/>
                </w:tcBorders>
              </w:tcPr>
            </w:tcPrChange>
          </w:tcPr>
          <w:p w14:paraId="0261F73C" w14:textId="77777777" w:rsidR="003A0CB9" w:rsidRPr="00C60258" w:rsidRDefault="003A0CB9" w:rsidP="003A0CB9">
            <w:pPr>
              <w:jc w:val="center"/>
              <w:rPr>
                <w:rFonts w:ascii="Arial" w:hAnsi="Arial" w:cs="Arial"/>
                <w:rPrChange w:id="617" w:author="Author" w:date="2024-06-12T08:48:00Z">
                  <w:rPr>
                    <w:rFonts w:ascii="Arial" w:hAnsi="Arial" w:cs="Arial"/>
                    <w:sz w:val="22"/>
                  </w:rPr>
                </w:rPrChange>
              </w:rPr>
            </w:pPr>
            <w:r w:rsidRPr="00C60258">
              <w:rPr>
                <w:rFonts w:ascii="Arial" w:hAnsi="Arial" w:cs="Arial"/>
                <w:rPrChange w:id="618" w:author="Author" w:date="2024-06-12T08:48:00Z">
                  <w:rPr>
                    <w:rFonts w:ascii="Arial" w:hAnsi="Arial" w:cs="Arial"/>
                    <w:sz w:val="22"/>
                  </w:rPr>
                </w:rPrChange>
              </w:rPr>
              <w:t>(250)</w:t>
            </w:r>
          </w:p>
        </w:tc>
        <w:tc>
          <w:tcPr>
            <w:tcW w:w="1332" w:type="dxa"/>
            <w:tcBorders>
              <w:top w:val="nil"/>
              <w:left w:val="single" w:sz="4" w:space="0" w:color="auto"/>
              <w:bottom w:val="nil"/>
            </w:tcBorders>
            <w:tcPrChange w:id="619" w:author="Author" w:date="2024-06-12T08:50:00Z">
              <w:tcPr>
                <w:tcW w:w="1227" w:type="dxa"/>
                <w:tcBorders>
                  <w:top w:val="nil"/>
                  <w:left w:val="single" w:sz="4" w:space="0" w:color="auto"/>
                  <w:bottom w:val="nil"/>
                </w:tcBorders>
              </w:tcPr>
            </w:tcPrChange>
          </w:tcPr>
          <w:p w14:paraId="03566263" w14:textId="77777777" w:rsidR="003A0CB9" w:rsidRPr="00C60258" w:rsidRDefault="003A0CB9" w:rsidP="003A0CB9">
            <w:pPr>
              <w:jc w:val="center"/>
              <w:rPr>
                <w:rFonts w:ascii="Arial" w:hAnsi="Arial"/>
                <w:rPrChange w:id="620" w:author="Author" w:date="2024-06-12T08:48:00Z">
                  <w:rPr>
                    <w:rFonts w:ascii="Arial" w:hAnsi="Arial"/>
                    <w:sz w:val="22"/>
                  </w:rPr>
                </w:rPrChange>
              </w:rPr>
            </w:pPr>
            <w:r w:rsidRPr="00C60258">
              <w:rPr>
                <w:rFonts w:ascii="Arial" w:hAnsi="Arial"/>
                <w:rPrChange w:id="621" w:author="Author" w:date="2024-06-12T08:48:00Z">
                  <w:rPr>
                    <w:rFonts w:ascii="Arial" w:hAnsi="Arial"/>
                    <w:sz w:val="22"/>
                  </w:rPr>
                </w:rPrChange>
              </w:rPr>
              <w:t>18,000,000</w:t>
            </w:r>
          </w:p>
        </w:tc>
        <w:tc>
          <w:tcPr>
            <w:tcW w:w="1226" w:type="dxa"/>
            <w:tcBorders>
              <w:top w:val="nil"/>
              <w:left w:val="single" w:sz="4" w:space="0" w:color="auto"/>
              <w:bottom w:val="nil"/>
            </w:tcBorders>
            <w:tcPrChange w:id="622" w:author="Author" w:date="2024-06-12T08:50:00Z">
              <w:tcPr>
                <w:tcW w:w="1226" w:type="dxa"/>
                <w:tcBorders>
                  <w:top w:val="nil"/>
                  <w:left w:val="single" w:sz="4" w:space="0" w:color="auto"/>
                  <w:bottom w:val="nil"/>
                </w:tcBorders>
              </w:tcPr>
            </w:tcPrChange>
          </w:tcPr>
          <w:p w14:paraId="24091C2D" w14:textId="77777777" w:rsidR="003A0CB9" w:rsidRPr="00C60258" w:rsidRDefault="003A0CB9" w:rsidP="003A0CB9">
            <w:pPr>
              <w:jc w:val="center"/>
              <w:rPr>
                <w:rFonts w:ascii="Arial" w:hAnsi="Arial"/>
                <w:rPrChange w:id="623" w:author="Author" w:date="2024-06-12T08:48:00Z">
                  <w:rPr>
                    <w:rFonts w:ascii="Arial" w:hAnsi="Arial"/>
                    <w:sz w:val="22"/>
                  </w:rPr>
                </w:rPrChange>
              </w:rPr>
            </w:pPr>
            <w:r w:rsidRPr="00C60258">
              <w:rPr>
                <w:rFonts w:ascii="Arial" w:hAnsi="Arial"/>
                <w:rPrChange w:id="624"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625" w:author="Author" w:date="2024-06-12T08:50:00Z">
              <w:tcPr>
                <w:tcW w:w="1227" w:type="dxa"/>
                <w:tcBorders>
                  <w:top w:val="nil"/>
                  <w:left w:val="single" w:sz="4" w:space="0" w:color="auto"/>
                  <w:bottom w:val="nil"/>
                </w:tcBorders>
                <w:vAlign w:val="center"/>
              </w:tcPr>
            </w:tcPrChange>
          </w:tcPr>
          <w:p w14:paraId="0C8ABB44" w14:textId="77777777" w:rsidR="003A0CB9" w:rsidRPr="00C60258" w:rsidRDefault="003A0CB9" w:rsidP="003A0CB9">
            <w:pPr>
              <w:jc w:val="center"/>
              <w:rPr>
                <w:rFonts w:ascii="Arial" w:hAnsi="Arial" w:cs="Arial"/>
                <w:rPrChange w:id="626" w:author="Author" w:date="2024-06-12T08:48:00Z">
                  <w:rPr>
                    <w:rFonts w:ascii="Arial" w:hAnsi="Arial" w:cs="Arial"/>
                    <w:sz w:val="22"/>
                  </w:rPr>
                </w:rPrChange>
              </w:rPr>
            </w:pPr>
            <w:r w:rsidRPr="00C60258">
              <w:rPr>
                <w:rFonts w:ascii="Arial" w:hAnsi="Arial" w:cs="Arial"/>
                <w:rPrChange w:id="627" w:author="Author" w:date="2024-06-12T08:48:00Z">
                  <w:rPr>
                    <w:rFonts w:ascii="Arial" w:hAnsi="Arial" w:cs="Arial"/>
                    <w:sz w:val="22"/>
                  </w:rPr>
                </w:rPrChange>
              </w:rPr>
              <w:t>12,750</w:t>
            </w:r>
          </w:p>
        </w:tc>
      </w:tr>
      <w:tr w:rsidR="003A0CB9" w:rsidRPr="006E461F" w14:paraId="0288B790" w14:textId="77777777" w:rsidTr="00C60258">
        <w:trPr>
          <w:trHeight w:val="154"/>
          <w:trPrChange w:id="628" w:author="Author" w:date="2024-06-12T08:50:00Z">
            <w:trPr>
              <w:trHeight w:val="154"/>
            </w:trPr>
          </w:trPrChange>
        </w:trPr>
        <w:tc>
          <w:tcPr>
            <w:tcW w:w="629" w:type="dxa"/>
            <w:tcBorders>
              <w:top w:val="nil"/>
              <w:bottom w:val="nil"/>
              <w:right w:val="nil"/>
            </w:tcBorders>
            <w:vAlign w:val="center"/>
            <w:tcPrChange w:id="629" w:author="Author" w:date="2024-06-12T08:50:00Z">
              <w:tcPr>
                <w:tcW w:w="629" w:type="dxa"/>
                <w:tcBorders>
                  <w:top w:val="nil"/>
                  <w:bottom w:val="nil"/>
                  <w:right w:val="nil"/>
                </w:tcBorders>
                <w:vAlign w:val="center"/>
              </w:tcPr>
            </w:tcPrChange>
          </w:tcPr>
          <w:p w14:paraId="20EC5C52" w14:textId="77777777" w:rsidR="003A0CB9" w:rsidRPr="00C60258" w:rsidRDefault="003A0CB9" w:rsidP="003A0CB9">
            <w:pPr>
              <w:jc w:val="center"/>
              <w:rPr>
                <w:rFonts w:ascii="Arial" w:hAnsi="Arial"/>
                <w:rPrChange w:id="630" w:author="Author" w:date="2024-06-12T08:48:00Z">
                  <w:rPr>
                    <w:rFonts w:ascii="Arial" w:hAnsi="Arial"/>
                    <w:sz w:val="22"/>
                  </w:rPr>
                </w:rPrChange>
              </w:rPr>
            </w:pPr>
            <w:r w:rsidRPr="00C60258">
              <w:rPr>
                <w:rFonts w:ascii="Arial" w:hAnsi="Arial"/>
                <w:rPrChange w:id="631" w:author="Author" w:date="2024-06-12T08:48:00Z">
                  <w:rPr>
                    <w:rFonts w:ascii="Arial" w:hAnsi="Arial"/>
                    <w:sz w:val="22"/>
                  </w:rPr>
                </w:rPrChange>
              </w:rPr>
              <w:t>Mar</w:t>
            </w:r>
          </w:p>
        </w:tc>
        <w:tc>
          <w:tcPr>
            <w:tcW w:w="1226" w:type="dxa"/>
            <w:tcBorders>
              <w:top w:val="nil"/>
              <w:left w:val="single" w:sz="4" w:space="0" w:color="auto"/>
              <w:bottom w:val="nil"/>
              <w:right w:val="nil"/>
            </w:tcBorders>
            <w:vAlign w:val="center"/>
            <w:tcPrChange w:id="632" w:author="Author" w:date="2024-06-12T08:50:00Z">
              <w:tcPr>
                <w:tcW w:w="1226" w:type="dxa"/>
                <w:tcBorders>
                  <w:top w:val="nil"/>
                  <w:left w:val="single" w:sz="4" w:space="0" w:color="auto"/>
                  <w:bottom w:val="nil"/>
                  <w:right w:val="nil"/>
                </w:tcBorders>
                <w:vAlign w:val="center"/>
              </w:tcPr>
            </w:tcPrChange>
          </w:tcPr>
          <w:p w14:paraId="269E8BA9" w14:textId="77777777" w:rsidR="003A0CB9" w:rsidRPr="00C60258" w:rsidRDefault="003A0CB9" w:rsidP="003A0CB9">
            <w:pPr>
              <w:jc w:val="center"/>
              <w:rPr>
                <w:rFonts w:ascii="Arial" w:hAnsi="Arial"/>
                <w:rPrChange w:id="633" w:author="Author" w:date="2024-06-12T08:48:00Z">
                  <w:rPr>
                    <w:rFonts w:ascii="Arial" w:hAnsi="Arial"/>
                    <w:sz w:val="22"/>
                  </w:rPr>
                </w:rPrChange>
              </w:rPr>
            </w:pPr>
            <w:r w:rsidRPr="00C60258">
              <w:rPr>
                <w:rFonts w:ascii="Arial" w:hAnsi="Arial"/>
                <w:rPrChange w:id="634" w:author="Author" w:date="2024-06-12T08:48:00Z">
                  <w:rPr>
                    <w:rFonts w:ascii="Arial" w:hAnsi="Arial"/>
                    <w:sz w:val="22"/>
                  </w:rPr>
                </w:rPrChange>
              </w:rPr>
              <w:t>7,200</w:t>
            </w:r>
          </w:p>
        </w:tc>
        <w:tc>
          <w:tcPr>
            <w:tcW w:w="1226" w:type="dxa"/>
            <w:tcBorders>
              <w:top w:val="nil"/>
              <w:left w:val="single" w:sz="4" w:space="0" w:color="auto"/>
              <w:bottom w:val="nil"/>
            </w:tcBorders>
            <w:tcPrChange w:id="635" w:author="Author" w:date="2024-06-12T08:50:00Z">
              <w:tcPr>
                <w:tcW w:w="1226" w:type="dxa"/>
                <w:tcBorders>
                  <w:top w:val="nil"/>
                  <w:left w:val="single" w:sz="4" w:space="0" w:color="auto"/>
                  <w:bottom w:val="nil"/>
                </w:tcBorders>
              </w:tcPr>
            </w:tcPrChange>
          </w:tcPr>
          <w:p w14:paraId="2B608C04" w14:textId="77777777" w:rsidR="003A0CB9" w:rsidRPr="00C60258" w:rsidRDefault="003A0CB9" w:rsidP="003A0CB9">
            <w:pPr>
              <w:jc w:val="center"/>
              <w:rPr>
                <w:rFonts w:ascii="Arial" w:hAnsi="Arial"/>
                <w:rPrChange w:id="636" w:author="Author" w:date="2024-06-12T08:48:00Z">
                  <w:rPr>
                    <w:rFonts w:ascii="Arial" w:hAnsi="Arial"/>
                    <w:sz w:val="22"/>
                  </w:rPr>
                </w:rPrChange>
              </w:rPr>
            </w:pPr>
            <w:r w:rsidRPr="00C60258">
              <w:rPr>
                <w:rFonts w:ascii="Arial" w:hAnsi="Arial"/>
                <w:rPrChange w:id="637" w:author="Author" w:date="2024-06-12T08:48:00Z">
                  <w:rPr>
                    <w:rFonts w:ascii="Arial" w:hAnsi="Arial"/>
                    <w:sz w:val="22"/>
                  </w:rPr>
                </w:rPrChange>
              </w:rPr>
              <w:t>(6,000)</w:t>
            </w:r>
          </w:p>
        </w:tc>
        <w:tc>
          <w:tcPr>
            <w:tcW w:w="1227" w:type="dxa"/>
            <w:tcBorders>
              <w:top w:val="nil"/>
              <w:left w:val="single" w:sz="4" w:space="0" w:color="auto"/>
              <w:bottom w:val="nil"/>
              <w:right w:val="single" w:sz="4" w:space="0" w:color="auto"/>
            </w:tcBorders>
            <w:tcPrChange w:id="638" w:author="Author" w:date="2024-06-12T08:50:00Z">
              <w:tcPr>
                <w:tcW w:w="1227" w:type="dxa"/>
                <w:tcBorders>
                  <w:top w:val="nil"/>
                  <w:left w:val="single" w:sz="4" w:space="0" w:color="auto"/>
                  <w:bottom w:val="nil"/>
                  <w:right w:val="single" w:sz="4" w:space="0" w:color="auto"/>
                </w:tcBorders>
              </w:tcPr>
            </w:tcPrChange>
          </w:tcPr>
          <w:p w14:paraId="31E84314" w14:textId="77777777" w:rsidR="003A0CB9" w:rsidRPr="00C60258" w:rsidRDefault="003A0CB9" w:rsidP="003A0CB9">
            <w:pPr>
              <w:jc w:val="center"/>
              <w:rPr>
                <w:rFonts w:ascii="Arial" w:hAnsi="Arial"/>
                <w:rPrChange w:id="639" w:author="Author" w:date="2024-06-12T08:48:00Z">
                  <w:rPr>
                    <w:rFonts w:ascii="Arial" w:hAnsi="Arial"/>
                    <w:sz w:val="22"/>
                  </w:rPr>
                </w:rPrChange>
              </w:rPr>
            </w:pPr>
            <w:r w:rsidRPr="00C60258">
              <w:rPr>
                <w:rFonts w:ascii="Arial" w:hAnsi="Arial"/>
                <w:rPrChange w:id="640"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641" w:author="Author" w:date="2024-06-12T08:50:00Z">
              <w:tcPr>
                <w:tcW w:w="1226" w:type="dxa"/>
                <w:tcBorders>
                  <w:top w:val="nil"/>
                  <w:left w:val="single" w:sz="4" w:space="0" w:color="auto"/>
                  <w:bottom w:val="nil"/>
                  <w:right w:val="single" w:sz="4" w:space="0" w:color="auto"/>
                </w:tcBorders>
              </w:tcPr>
            </w:tcPrChange>
          </w:tcPr>
          <w:p w14:paraId="36623700" w14:textId="77777777" w:rsidR="003A0CB9" w:rsidRPr="00C60258" w:rsidRDefault="003A0CB9" w:rsidP="003A0CB9">
            <w:pPr>
              <w:jc w:val="center"/>
              <w:rPr>
                <w:rFonts w:ascii="Arial" w:hAnsi="Arial" w:cs="Arial"/>
                <w:rPrChange w:id="642" w:author="Author" w:date="2024-06-12T08:48:00Z">
                  <w:rPr>
                    <w:rFonts w:ascii="Arial" w:hAnsi="Arial" w:cs="Arial"/>
                    <w:sz w:val="22"/>
                  </w:rPr>
                </w:rPrChange>
              </w:rPr>
            </w:pPr>
            <w:r w:rsidRPr="00C60258">
              <w:rPr>
                <w:rFonts w:ascii="Arial" w:hAnsi="Arial" w:cs="Arial"/>
                <w:rPrChange w:id="643" w:author="Author" w:date="2024-06-12T08:48:00Z">
                  <w:rPr>
                    <w:rFonts w:ascii="Arial" w:hAnsi="Arial" w:cs="Arial"/>
                    <w:sz w:val="22"/>
                  </w:rPr>
                </w:rPrChange>
              </w:rPr>
              <w:t>(250)</w:t>
            </w:r>
          </w:p>
        </w:tc>
        <w:tc>
          <w:tcPr>
            <w:tcW w:w="1332" w:type="dxa"/>
            <w:tcBorders>
              <w:top w:val="nil"/>
              <w:left w:val="single" w:sz="4" w:space="0" w:color="auto"/>
              <w:bottom w:val="nil"/>
            </w:tcBorders>
            <w:tcPrChange w:id="644" w:author="Author" w:date="2024-06-12T08:50:00Z">
              <w:tcPr>
                <w:tcW w:w="1227" w:type="dxa"/>
                <w:tcBorders>
                  <w:top w:val="nil"/>
                  <w:left w:val="single" w:sz="4" w:space="0" w:color="auto"/>
                  <w:bottom w:val="nil"/>
                </w:tcBorders>
              </w:tcPr>
            </w:tcPrChange>
          </w:tcPr>
          <w:p w14:paraId="70E4C194" w14:textId="77777777" w:rsidR="003A0CB9" w:rsidRPr="00C60258" w:rsidRDefault="003A0CB9" w:rsidP="003A0CB9">
            <w:pPr>
              <w:jc w:val="center"/>
              <w:rPr>
                <w:rFonts w:ascii="Arial" w:hAnsi="Arial"/>
                <w:rPrChange w:id="645" w:author="Author" w:date="2024-06-12T08:48:00Z">
                  <w:rPr>
                    <w:rFonts w:ascii="Arial" w:hAnsi="Arial"/>
                    <w:sz w:val="22"/>
                  </w:rPr>
                </w:rPrChange>
              </w:rPr>
            </w:pPr>
            <w:r w:rsidRPr="00C60258">
              <w:rPr>
                <w:rFonts w:ascii="Arial" w:hAnsi="Arial"/>
                <w:rPrChange w:id="646" w:author="Author" w:date="2024-06-12T08:48:00Z">
                  <w:rPr>
                    <w:rFonts w:ascii="Arial" w:hAnsi="Arial"/>
                    <w:sz w:val="22"/>
                  </w:rPr>
                </w:rPrChange>
              </w:rPr>
              <w:t>18,000,000</w:t>
            </w:r>
          </w:p>
        </w:tc>
        <w:tc>
          <w:tcPr>
            <w:tcW w:w="1226" w:type="dxa"/>
            <w:tcBorders>
              <w:top w:val="nil"/>
              <w:left w:val="single" w:sz="4" w:space="0" w:color="auto"/>
              <w:bottom w:val="nil"/>
            </w:tcBorders>
            <w:tcPrChange w:id="647" w:author="Author" w:date="2024-06-12T08:50:00Z">
              <w:tcPr>
                <w:tcW w:w="1226" w:type="dxa"/>
                <w:tcBorders>
                  <w:top w:val="nil"/>
                  <w:left w:val="single" w:sz="4" w:space="0" w:color="auto"/>
                  <w:bottom w:val="nil"/>
                </w:tcBorders>
              </w:tcPr>
            </w:tcPrChange>
          </w:tcPr>
          <w:p w14:paraId="12E34F04" w14:textId="77777777" w:rsidR="003A0CB9" w:rsidRPr="00C60258" w:rsidRDefault="003A0CB9" w:rsidP="003A0CB9">
            <w:pPr>
              <w:jc w:val="center"/>
              <w:rPr>
                <w:rFonts w:ascii="Arial" w:hAnsi="Arial"/>
                <w:rPrChange w:id="648" w:author="Author" w:date="2024-06-12T08:48:00Z">
                  <w:rPr>
                    <w:rFonts w:ascii="Arial" w:hAnsi="Arial"/>
                    <w:sz w:val="22"/>
                  </w:rPr>
                </w:rPrChange>
              </w:rPr>
            </w:pPr>
            <w:r w:rsidRPr="00C60258">
              <w:rPr>
                <w:rFonts w:ascii="Arial" w:hAnsi="Arial"/>
                <w:rPrChange w:id="649"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650" w:author="Author" w:date="2024-06-12T08:50:00Z">
              <w:tcPr>
                <w:tcW w:w="1227" w:type="dxa"/>
                <w:tcBorders>
                  <w:top w:val="nil"/>
                  <w:left w:val="single" w:sz="4" w:space="0" w:color="auto"/>
                  <w:bottom w:val="nil"/>
                </w:tcBorders>
                <w:vAlign w:val="center"/>
              </w:tcPr>
            </w:tcPrChange>
          </w:tcPr>
          <w:p w14:paraId="355B16DC" w14:textId="77777777" w:rsidR="003A0CB9" w:rsidRPr="00C60258" w:rsidRDefault="003A0CB9" w:rsidP="003A0CB9">
            <w:pPr>
              <w:jc w:val="center"/>
              <w:rPr>
                <w:rFonts w:ascii="Arial" w:hAnsi="Arial" w:cs="Arial"/>
                <w:rPrChange w:id="651" w:author="Author" w:date="2024-06-12T08:48:00Z">
                  <w:rPr>
                    <w:rFonts w:ascii="Arial" w:hAnsi="Arial" w:cs="Arial"/>
                    <w:sz w:val="22"/>
                  </w:rPr>
                </w:rPrChange>
              </w:rPr>
            </w:pPr>
            <w:r w:rsidRPr="00C60258">
              <w:rPr>
                <w:rFonts w:ascii="Arial" w:hAnsi="Arial" w:cs="Arial"/>
                <w:rPrChange w:id="652" w:author="Author" w:date="2024-06-12T08:48:00Z">
                  <w:rPr>
                    <w:rFonts w:ascii="Arial" w:hAnsi="Arial" w:cs="Arial"/>
                    <w:sz w:val="22"/>
                  </w:rPr>
                </w:rPrChange>
              </w:rPr>
              <w:t>12,750</w:t>
            </w:r>
          </w:p>
        </w:tc>
      </w:tr>
      <w:tr w:rsidR="003A0CB9" w:rsidRPr="006E461F" w14:paraId="1F5A4709" w14:textId="77777777" w:rsidTr="00C60258">
        <w:trPr>
          <w:trHeight w:val="393"/>
          <w:trPrChange w:id="653" w:author="Author" w:date="2024-06-12T08:50:00Z">
            <w:trPr>
              <w:trHeight w:val="393"/>
            </w:trPr>
          </w:trPrChange>
        </w:trPr>
        <w:tc>
          <w:tcPr>
            <w:tcW w:w="629" w:type="dxa"/>
            <w:tcBorders>
              <w:top w:val="single" w:sz="4" w:space="0" w:color="auto"/>
              <w:bottom w:val="single" w:sz="4" w:space="0" w:color="auto"/>
              <w:right w:val="single" w:sz="4" w:space="0" w:color="auto"/>
            </w:tcBorders>
            <w:vAlign w:val="center"/>
            <w:tcPrChange w:id="654" w:author="Author" w:date="2024-06-12T08:50:00Z">
              <w:tcPr>
                <w:tcW w:w="629" w:type="dxa"/>
                <w:tcBorders>
                  <w:top w:val="single" w:sz="4" w:space="0" w:color="auto"/>
                  <w:bottom w:val="single" w:sz="4" w:space="0" w:color="auto"/>
                  <w:right w:val="single" w:sz="4" w:space="0" w:color="auto"/>
                </w:tcBorders>
                <w:vAlign w:val="center"/>
              </w:tcPr>
            </w:tcPrChange>
          </w:tcPr>
          <w:p w14:paraId="51F6C748" w14:textId="77777777" w:rsidR="003A0CB9" w:rsidRPr="00C60258" w:rsidRDefault="003A0CB9" w:rsidP="003A0CB9">
            <w:pPr>
              <w:jc w:val="center"/>
              <w:rPr>
                <w:rFonts w:ascii="Arial" w:hAnsi="Arial"/>
                <w:rPrChange w:id="655" w:author="Author" w:date="2024-06-12T08:48:00Z">
                  <w:rPr>
                    <w:rFonts w:ascii="Arial" w:hAnsi="Arial"/>
                    <w:sz w:val="22"/>
                  </w:rPr>
                </w:rPrChange>
              </w:rPr>
            </w:pPr>
            <w:r w:rsidRPr="00C60258">
              <w:rPr>
                <w:rFonts w:ascii="Arial" w:hAnsi="Arial"/>
                <w:rPrChange w:id="656" w:author="Author" w:date="2024-06-12T08:48:00Z">
                  <w:rPr>
                    <w:rFonts w:ascii="Arial" w:hAnsi="Arial"/>
                    <w:sz w:val="22"/>
                  </w:rPr>
                </w:rPrChange>
              </w:rPr>
              <w:t>Total</w:t>
            </w:r>
          </w:p>
        </w:tc>
        <w:tc>
          <w:tcPr>
            <w:tcW w:w="1226" w:type="dxa"/>
            <w:tcBorders>
              <w:top w:val="single" w:sz="4" w:space="0" w:color="auto"/>
              <w:left w:val="single" w:sz="4" w:space="0" w:color="auto"/>
              <w:bottom w:val="single" w:sz="4" w:space="0" w:color="auto"/>
              <w:right w:val="single" w:sz="4" w:space="0" w:color="auto"/>
            </w:tcBorders>
            <w:vAlign w:val="center"/>
            <w:tcPrChange w:id="657" w:author="Author" w:date="2024-06-12T08:50:00Z">
              <w:tcPr>
                <w:tcW w:w="1226" w:type="dxa"/>
                <w:tcBorders>
                  <w:top w:val="single" w:sz="4" w:space="0" w:color="auto"/>
                  <w:left w:val="single" w:sz="4" w:space="0" w:color="auto"/>
                  <w:bottom w:val="single" w:sz="4" w:space="0" w:color="auto"/>
                  <w:right w:val="single" w:sz="4" w:space="0" w:color="auto"/>
                </w:tcBorders>
                <w:vAlign w:val="center"/>
              </w:tcPr>
            </w:tcPrChange>
          </w:tcPr>
          <w:p w14:paraId="0348094D" w14:textId="77777777" w:rsidR="003A0CB9" w:rsidRPr="00C60258" w:rsidRDefault="003A0CB9" w:rsidP="003A0CB9">
            <w:pPr>
              <w:tabs>
                <w:tab w:val="decimal" w:pos="1876"/>
              </w:tabs>
              <w:rPr>
                <w:rFonts w:ascii="Arial" w:hAnsi="Arial"/>
                <w:rPrChange w:id="658" w:author="Author" w:date="2024-06-12T08:48:00Z">
                  <w:rPr>
                    <w:rFonts w:ascii="Arial" w:hAnsi="Arial"/>
                    <w:sz w:val="22"/>
                  </w:rPr>
                </w:rPrChange>
              </w:rPr>
            </w:pPr>
          </w:p>
        </w:tc>
        <w:tc>
          <w:tcPr>
            <w:tcW w:w="1226" w:type="dxa"/>
            <w:tcBorders>
              <w:top w:val="single" w:sz="4" w:space="0" w:color="auto"/>
              <w:left w:val="single" w:sz="4" w:space="0" w:color="auto"/>
              <w:bottom w:val="single" w:sz="4" w:space="0" w:color="auto"/>
            </w:tcBorders>
            <w:vAlign w:val="center"/>
            <w:tcPrChange w:id="659" w:author="Author" w:date="2024-06-12T08:50:00Z">
              <w:tcPr>
                <w:tcW w:w="1226" w:type="dxa"/>
                <w:tcBorders>
                  <w:top w:val="single" w:sz="4" w:space="0" w:color="auto"/>
                  <w:left w:val="single" w:sz="4" w:space="0" w:color="auto"/>
                  <w:bottom w:val="single" w:sz="4" w:space="0" w:color="auto"/>
                </w:tcBorders>
                <w:vAlign w:val="center"/>
              </w:tcPr>
            </w:tcPrChange>
          </w:tcPr>
          <w:p w14:paraId="7D9987EA" w14:textId="77777777" w:rsidR="003A0CB9" w:rsidRPr="00C60258" w:rsidRDefault="003A0CB9" w:rsidP="003A0CB9">
            <w:pPr>
              <w:tabs>
                <w:tab w:val="decimal" w:pos="-8756"/>
              </w:tabs>
              <w:jc w:val="center"/>
              <w:rPr>
                <w:rFonts w:ascii="Arial" w:hAnsi="Arial"/>
                <w:rPrChange w:id="660" w:author="Author" w:date="2024-06-12T08:48:00Z">
                  <w:rPr>
                    <w:rFonts w:ascii="Arial" w:hAnsi="Arial"/>
                    <w:sz w:val="22"/>
                  </w:rPr>
                </w:rPrChange>
              </w:rPr>
            </w:pPr>
            <w:r w:rsidRPr="00C60258">
              <w:rPr>
                <w:rFonts w:ascii="Arial" w:hAnsi="Arial"/>
                <w:rPrChange w:id="661" w:author="Author" w:date="2024-06-12T08:48:00Z">
                  <w:rPr>
                    <w:rFonts w:ascii="Arial" w:hAnsi="Arial"/>
                    <w:sz w:val="22"/>
                  </w:rPr>
                </w:rPrChange>
              </w:rPr>
              <w:t>72,000</w:t>
            </w:r>
          </w:p>
        </w:tc>
        <w:tc>
          <w:tcPr>
            <w:tcW w:w="1227" w:type="dxa"/>
            <w:tcBorders>
              <w:top w:val="single" w:sz="4" w:space="0" w:color="auto"/>
              <w:left w:val="single" w:sz="4" w:space="0" w:color="auto"/>
              <w:bottom w:val="single" w:sz="4" w:space="0" w:color="auto"/>
              <w:right w:val="single" w:sz="4" w:space="0" w:color="auto"/>
            </w:tcBorders>
            <w:tcPrChange w:id="662" w:author="Author" w:date="2024-06-12T08:50:00Z">
              <w:tcPr>
                <w:tcW w:w="1227" w:type="dxa"/>
                <w:tcBorders>
                  <w:top w:val="single" w:sz="4" w:space="0" w:color="auto"/>
                  <w:left w:val="single" w:sz="4" w:space="0" w:color="auto"/>
                  <w:bottom w:val="single" w:sz="4" w:space="0" w:color="auto"/>
                  <w:right w:val="single" w:sz="4" w:space="0" w:color="auto"/>
                </w:tcBorders>
              </w:tcPr>
            </w:tcPrChange>
          </w:tcPr>
          <w:p w14:paraId="06001E04" w14:textId="77777777" w:rsidR="003A0CB9" w:rsidRPr="00C60258" w:rsidRDefault="003A0CB9" w:rsidP="003A0CB9">
            <w:pPr>
              <w:jc w:val="center"/>
              <w:rPr>
                <w:rFonts w:ascii="Arial" w:hAnsi="Arial"/>
                <w:rPrChange w:id="663" w:author="Author" w:date="2024-06-12T08:48:00Z">
                  <w:rPr>
                    <w:rFonts w:ascii="Arial" w:hAnsi="Arial"/>
                    <w:sz w:val="22"/>
                  </w:rPr>
                </w:rPrChange>
              </w:rPr>
            </w:pPr>
          </w:p>
        </w:tc>
        <w:tc>
          <w:tcPr>
            <w:tcW w:w="1226" w:type="dxa"/>
            <w:tcBorders>
              <w:top w:val="single" w:sz="4" w:space="0" w:color="auto"/>
              <w:left w:val="single" w:sz="4" w:space="0" w:color="auto"/>
              <w:bottom w:val="single" w:sz="4" w:space="0" w:color="auto"/>
              <w:right w:val="single" w:sz="4" w:space="0" w:color="auto"/>
            </w:tcBorders>
            <w:vAlign w:val="center"/>
            <w:tcPrChange w:id="664" w:author="Author" w:date="2024-06-12T08:50:00Z">
              <w:tcPr>
                <w:tcW w:w="1226" w:type="dxa"/>
                <w:tcBorders>
                  <w:top w:val="single" w:sz="4" w:space="0" w:color="auto"/>
                  <w:left w:val="single" w:sz="4" w:space="0" w:color="auto"/>
                  <w:bottom w:val="single" w:sz="4" w:space="0" w:color="auto"/>
                  <w:right w:val="single" w:sz="4" w:space="0" w:color="auto"/>
                </w:tcBorders>
                <w:vAlign w:val="center"/>
              </w:tcPr>
            </w:tcPrChange>
          </w:tcPr>
          <w:p w14:paraId="4D8C2930" w14:textId="77777777" w:rsidR="003A0CB9" w:rsidRPr="00C60258" w:rsidRDefault="003A0CB9" w:rsidP="003A0CB9">
            <w:pPr>
              <w:jc w:val="center"/>
              <w:rPr>
                <w:rFonts w:ascii="Arial" w:hAnsi="Arial"/>
                <w:rPrChange w:id="665" w:author="Author" w:date="2024-06-12T08:48:00Z">
                  <w:rPr>
                    <w:rFonts w:ascii="Arial" w:hAnsi="Arial"/>
                    <w:sz w:val="22"/>
                  </w:rPr>
                </w:rPrChange>
              </w:rPr>
            </w:pPr>
            <w:r w:rsidRPr="00C60258">
              <w:rPr>
                <w:rFonts w:ascii="Arial" w:hAnsi="Arial"/>
                <w:rPrChange w:id="666" w:author="Author" w:date="2024-06-12T08:48:00Z">
                  <w:rPr>
                    <w:rFonts w:ascii="Arial" w:hAnsi="Arial"/>
                    <w:sz w:val="22"/>
                  </w:rPr>
                </w:rPrChange>
              </w:rPr>
              <w:t>(3,000)</w:t>
            </w:r>
          </w:p>
        </w:tc>
        <w:tc>
          <w:tcPr>
            <w:tcW w:w="1332" w:type="dxa"/>
            <w:tcBorders>
              <w:top w:val="single" w:sz="4" w:space="0" w:color="auto"/>
              <w:left w:val="single" w:sz="4" w:space="0" w:color="auto"/>
              <w:bottom w:val="single" w:sz="4" w:space="0" w:color="auto"/>
            </w:tcBorders>
            <w:vAlign w:val="center"/>
            <w:tcPrChange w:id="667" w:author="Author" w:date="2024-06-12T08:50:00Z">
              <w:tcPr>
                <w:tcW w:w="1227" w:type="dxa"/>
                <w:tcBorders>
                  <w:top w:val="single" w:sz="4" w:space="0" w:color="auto"/>
                  <w:left w:val="single" w:sz="4" w:space="0" w:color="auto"/>
                  <w:bottom w:val="single" w:sz="4" w:space="0" w:color="auto"/>
                </w:tcBorders>
                <w:vAlign w:val="center"/>
              </w:tcPr>
            </w:tcPrChange>
          </w:tcPr>
          <w:p w14:paraId="1514F6F3" w14:textId="77777777" w:rsidR="003A0CB9" w:rsidRPr="00C60258" w:rsidRDefault="003A0CB9" w:rsidP="003A0CB9">
            <w:pPr>
              <w:jc w:val="center"/>
              <w:rPr>
                <w:rFonts w:ascii="Arial" w:hAnsi="Arial"/>
                <w:rPrChange w:id="668" w:author="Author" w:date="2024-06-12T08:48:00Z">
                  <w:rPr>
                    <w:rFonts w:ascii="Arial" w:hAnsi="Arial"/>
                    <w:sz w:val="22"/>
                  </w:rPr>
                </w:rPrChange>
              </w:rPr>
            </w:pPr>
          </w:p>
        </w:tc>
        <w:tc>
          <w:tcPr>
            <w:tcW w:w="1226" w:type="dxa"/>
            <w:tcBorders>
              <w:top w:val="single" w:sz="4" w:space="0" w:color="auto"/>
              <w:left w:val="single" w:sz="4" w:space="0" w:color="auto"/>
              <w:bottom w:val="single" w:sz="4" w:space="0" w:color="auto"/>
            </w:tcBorders>
            <w:vAlign w:val="center"/>
            <w:tcPrChange w:id="669" w:author="Author" w:date="2024-06-12T08:50:00Z">
              <w:tcPr>
                <w:tcW w:w="1226" w:type="dxa"/>
                <w:tcBorders>
                  <w:top w:val="single" w:sz="4" w:space="0" w:color="auto"/>
                  <w:left w:val="single" w:sz="4" w:space="0" w:color="auto"/>
                  <w:bottom w:val="single" w:sz="4" w:space="0" w:color="auto"/>
                </w:tcBorders>
                <w:vAlign w:val="center"/>
              </w:tcPr>
            </w:tcPrChange>
          </w:tcPr>
          <w:p w14:paraId="605279F4" w14:textId="77777777" w:rsidR="003A0CB9" w:rsidRPr="00C60258" w:rsidRDefault="003A0CB9" w:rsidP="003A0CB9">
            <w:pPr>
              <w:tabs>
                <w:tab w:val="decimal" w:pos="-8756"/>
              </w:tabs>
              <w:jc w:val="center"/>
              <w:rPr>
                <w:rFonts w:ascii="Arial" w:hAnsi="Arial"/>
                <w:rPrChange w:id="670" w:author="Author" w:date="2024-06-12T08:48:00Z">
                  <w:rPr>
                    <w:rFonts w:ascii="Arial" w:hAnsi="Arial"/>
                    <w:sz w:val="22"/>
                  </w:rPr>
                </w:rPrChange>
              </w:rPr>
            </w:pPr>
            <w:r w:rsidRPr="00C60258">
              <w:rPr>
                <w:rFonts w:ascii="Arial" w:hAnsi="Arial"/>
                <w:rPrChange w:id="671" w:author="Author" w:date="2024-06-12T08:48:00Z">
                  <w:rPr>
                    <w:rFonts w:ascii="Arial" w:hAnsi="Arial"/>
                    <w:sz w:val="22"/>
                  </w:rPr>
                </w:rPrChange>
              </w:rPr>
              <w:t>216,000</w:t>
            </w:r>
          </w:p>
        </w:tc>
        <w:tc>
          <w:tcPr>
            <w:tcW w:w="1227" w:type="dxa"/>
            <w:tcBorders>
              <w:top w:val="single" w:sz="4" w:space="0" w:color="auto"/>
              <w:left w:val="single" w:sz="4" w:space="0" w:color="auto"/>
              <w:bottom w:val="single" w:sz="4" w:space="0" w:color="auto"/>
            </w:tcBorders>
            <w:vAlign w:val="center"/>
            <w:tcPrChange w:id="672" w:author="Author" w:date="2024-06-12T08:50:00Z">
              <w:tcPr>
                <w:tcW w:w="1227" w:type="dxa"/>
                <w:tcBorders>
                  <w:top w:val="single" w:sz="4" w:space="0" w:color="auto"/>
                  <w:left w:val="single" w:sz="4" w:space="0" w:color="auto"/>
                  <w:bottom w:val="single" w:sz="4" w:space="0" w:color="auto"/>
                </w:tcBorders>
                <w:vAlign w:val="center"/>
              </w:tcPr>
            </w:tcPrChange>
          </w:tcPr>
          <w:p w14:paraId="571D6FE3" w14:textId="48B6AC93" w:rsidR="003A0CB9" w:rsidRPr="00C60258" w:rsidRDefault="003A0CB9" w:rsidP="003A0CB9">
            <w:pPr>
              <w:tabs>
                <w:tab w:val="decimal" w:pos="-8756"/>
              </w:tabs>
              <w:jc w:val="center"/>
              <w:rPr>
                <w:rFonts w:ascii="Arial" w:hAnsi="Arial" w:cs="Arial"/>
                <w:rPrChange w:id="673" w:author="Author" w:date="2024-06-12T08:48:00Z">
                  <w:rPr>
                    <w:rFonts w:ascii="Arial" w:hAnsi="Arial" w:cs="Arial"/>
                    <w:sz w:val="22"/>
                  </w:rPr>
                </w:rPrChange>
              </w:rPr>
            </w:pPr>
            <w:del w:id="674" w:author="Author" w:date="2024-06-12T07:29:00Z">
              <w:r w:rsidRPr="00C60258" w:rsidDel="0033346D">
                <w:rPr>
                  <w:rFonts w:ascii="Arial" w:hAnsi="Arial" w:cs="Arial"/>
                  <w:rPrChange w:id="675" w:author="Author" w:date="2024-06-12T08:48:00Z">
                    <w:rPr>
                      <w:rFonts w:ascii="Arial" w:hAnsi="Arial" w:cs="Arial"/>
                      <w:sz w:val="22"/>
                    </w:rPr>
                  </w:rPrChange>
                </w:rPr>
                <w:delText>297,000</w:delText>
              </w:r>
            </w:del>
            <w:ins w:id="676" w:author="Author" w:date="2024-06-12T07:29:00Z">
              <w:r w:rsidR="0033346D" w:rsidRPr="00C60258">
                <w:rPr>
                  <w:rFonts w:ascii="Arial" w:hAnsi="Arial" w:cs="Arial"/>
                  <w:rPrChange w:id="677" w:author="Author" w:date="2024-06-12T08:48:00Z">
                    <w:rPr>
                      <w:rFonts w:ascii="Arial" w:hAnsi="Arial" w:cs="Arial"/>
                      <w:sz w:val="22"/>
                    </w:rPr>
                  </w:rPrChange>
                </w:rPr>
                <w:t>285,000</w:t>
              </w:r>
            </w:ins>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310A5527" w:rsidR="006661FE" w:rsidRPr="004248A1" w:rsidRDefault="006661FE" w:rsidP="006661FE">
      <w:pPr>
        <w:pStyle w:val="BodyText"/>
        <w:rPr>
          <w:rFonts w:ascii="Arial" w:hAnsi="Arial" w:cs="Arial"/>
          <w:sz w:val="22"/>
        </w:rPr>
      </w:pPr>
      <w:r w:rsidRPr="004248A1">
        <w:rPr>
          <w:rFonts w:ascii="Arial" w:hAnsi="Arial" w:cs="Arial"/>
          <w:sz w:val="22"/>
        </w:rPr>
        <w:t xml:space="preserve">The </w:t>
      </w:r>
      <w:proofErr w:type="gramStart"/>
      <w:r w:rsidRPr="004248A1">
        <w:rPr>
          <w:rFonts w:ascii="Arial" w:hAnsi="Arial" w:cs="Arial"/>
          <w:sz w:val="22"/>
        </w:rPr>
        <w:t>right hand</w:t>
      </w:r>
      <w:proofErr w:type="gramEnd"/>
      <w:r w:rsidRPr="004248A1">
        <w:rPr>
          <w:rFonts w:ascii="Arial" w:hAnsi="Arial" w:cs="Arial"/>
          <w:sz w:val="22"/>
        </w:rPr>
        <w:t xml:space="preserve"> column shows the net monthly </w:t>
      </w:r>
      <w:ins w:id="678" w:author="Author" w:date="2024-06-12T07:30:00Z">
        <w:r w:rsidR="00695B1B">
          <w:rPr>
            <w:rFonts w:ascii="Arial" w:hAnsi="Arial" w:cs="Arial"/>
            <w:sz w:val="22"/>
          </w:rPr>
          <w:t xml:space="preserve">HH and NHH </w:t>
        </w:r>
      </w:ins>
      <w:r w:rsidRPr="004248A1">
        <w:rPr>
          <w:rFonts w:ascii="Arial" w:hAnsi="Arial" w:cs="Arial"/>
          <w:sz w:val="22"/>
        </w:rPr>
        <w:t>charges for the BM Unit.</w:t>
      </w:r>
    </w:p>
    <w:p w14:paraId="1C710631" w14:textId="5089816E" w:rsidR="006E461F" w:rsidRDefault="0022187C" w:rsidP="006E461F">
      <w:pPr>
        <w:pStyle w:val="Heading2"/>
        <w:rPr>
          <w:ins w:id="679" w:author="Author" w:date="2024-06-12T08:54:00Z"/>
          <w:rFonts w:ascii="Arial" w:hAnsi="Arial" w:cs="Arial"/>
        </w:rPr>
      </w:pPr>
      <w:del w:id="680" w:author="Author" w:date="2024-06-12T07:31:00Z">
        <w:r w:rsidDel="00695B1B">
          <w:rPr>
            <w:rFonts w:ascii="Arial" w:hAnsi="Arial" w:cs="Arial"/>
          </w:rPr>
          <w:delText>FDSC Forecast and Unmetered Supply Volume Forecast</w:delText>
        </w:r>
      </w:del>
      <w:ins w:id="681" w:author="Author" w:date="2024-06-12T07:31:00Z">
        <w:r w:rsidR="008F7B9D">
          <w:rPr>
            <w:rFonts w:ascii="Arial" w:hAnsi="Arial" w:cs="Arial"/>
          </w:rPr>
          <w:t xml:space="preserve">Monthly Charge </w:t>
        </w:r>
      </w:ins>
      <w:ins w:id="682" w:author="Author" w:date="2024-06-12T10:19:00Z">
        <w:r w:rsidR="000A686F">
          <w:rPr>
            <w:rFonts w:ascii="Arial" w:hAnsi="Arial" w:cs="Arial"/>
          </w:rPr>
          <w:t>–</w:t>
        </w:r>
      </w:ins>
      <w:ins w:id="683" w:author="Author" w:date="2024-06-12T07:31:00Z">
        <w:del w:id="684" w:author="Author" w:date="2024-06-12T10:19:00Z">
          <w:r w:rsidR="008F7B9D" w:rsidDel="000A686F">
            <w:rPr>
              <w:rFonts w:ascii="Arial" w:hAnsi="Arial" w:cs="Arial"/>
            </w:rPr>
            <w:delText>-</w:delText>
          </w:r>
        </w:del>
        <w:r w:rsidR="008F7B9D">
          <w:rPr>
            <w:rFonts w:ascii="Arial" w:hAnsi="Arial" w:cs="Arial"/>
          </w:rPr>
          <w:t xml:space="preserve"> TDR</w:t>
        </w:r>
      </w:ins>
      <w:r>
        <w:rPr>
          <w:rFonts w:ascii="Arial" w:hAnsi="Arial" w:cs="Arial"/>
        </w:rPr>
        <w:t xml:space="preserve"> </w:t>
      </w:r>
    </w:p>
    <w:p w14:paraId="36BBC587" w14:textId="37074D22" w:rsidR="0022187C" w:rsidRDefault="0022187C">
      <w:pPr>
        <w:pStyle w:val="Heading2"/>
        <w:rPr>
          <w:rFonts w:ascii="Arial" w:hAnsi="Arial" w:cs="Arial"/>
        </w:rPr>
        <w:pPrChange w:id="685" w:author="Author" w:date="2024-06-12T08:52:00Z">
          <w:pPr>
            <w:spacing w:after="240"/>
          </w:pPr>
        </w:pPrChange>
      </w:pPr>
    </w:p>
    <w:p w14:paraId="15AF0214" w14:textId="77777777" w:rsidR="00FF1EFE" w:rsidRPr="00C60258" w:rsidRDefault="0022187C" w:rsidP="00CD5631">
      <w:pPr>
        <w:spacing w:after="240"/>
        <w:rPr>
          <w:ins w:id="686" w:author="Author" w:date="2024-06-12T07:33:00Z"/>
          <w:rFonts w:ascii="Arial" w:hAnsi="Arial" w:cs="Arial"/>
          <w:sz w:val="22"/>
          <w:szCs w:val="22"/>
          <w:rPrChange w:id="687" w:author="Author" w:date="2024-06-12T08:54:00Z">
            <w:rPr>
              <w:ins w:id="688" w:author="Author" w:date="2024-06-12T07:33:00Z"/>
              <w:rFonts w:ascii="Arial" w:hAnsi="Arial" w:cs="Arial"/>
            </w:rPr>
          </w:rPrChange>
        </w:rPr>
      </w:pPr>
      <w:r w:rsidRPr="00C60258">
        <w:rPr>
          <w:rFonts w:ascii="Arial" w:hAnsi="Arial" w:cs="Arial"/>
          <w:sz w:val="22"/>
          <w:szCs w:val="22"/>
          <w:rPrChange w:id="689" w:author="Author" w:date="2024-06-12T08:54:00Z">
            <w:rPr>
              <w:rFonts w:ascii="Arial" w:hAnsi="Arial" w:cs="Arial"/>
            </w:rPr>
          </w:rPrChange>
        </w:rPr>
        <w:t xml:space="preserve">The User shall not be required to submit forecasts of FDSC or Unmetered Supply Volume. </w:t>
      </w:r>
      <w:r w:rsidR="00E71EB2" w:rsidRPr="00C60258">
        <w:rPr>
          <w:rFonts w:ascii="Arial" w:hAnsi="Arial" w:cs="Arial"/>
          <w:b/>
          <w:sz w:val="22"/>
          <w:szCs w:val="22"/>
          <w:rPrChange w:id="690" w:author="Author" w:date="2024-06-12T08:54:00Z">
            <w:rPr>
              <w:rFonts w:ascii="Arial" w:hAnsi="Arial" w:cs="Arial"/>
              <w:b/>
            </w:rPr>
          </w:rPrChange>
        </w:rPr>
        <w:t>The Company</w:t>
      </w:r>
      <w:r w:rsidRPr="00C60258">
        <w:rPr>
          <w:rFonts w:ascii="Arial" w:hAnsi="Arial" w:cs="Arial"/>
          <w:sz w:val="22"/>
          <w:szCs w:val="22"/>
          <w:rPrChange w:id="691" w:author="Author" w:date="2024-06-12T08:54:00Z">
            <w:rPr>
              <w:rFonts w:ascii="Arial" w:hAnsi="Arial" w:cs="Arial"/>
            </w:rPr>
          </w:rPrChange>
        </w:rPr>
        <w:t xml:space="preserve"> shall use the latest daily actual FDSC and Unmetered Supply Volume prior to the forecast as the basis of the forecast.</w:t>
      </w:r>
    </w:p>
    <w:p w14:paraId="437E7CF8" w14:textId="0629B94C" w:rsidR="00B85877" w:rsidRDefault="0022187C" w:rsidP="00B85877">
      <w:pPr>
        <w:spacing w:after="240"/>
        <w:rPr>
          <w:ins w:id="692" w:author="Author" w:date="2024-06-12T07:34:00Z"/>
          <w:rFonts w:ascii="Arial" w:hAnsi="Arial" w:cs="Arial"/>
          <w:sz w:val="22"/>
          <w:szCs w:val="22"/>
        </w:rPr>
      </w:pPr>
      <w:del w:id="693" w:author="Author" w:date="2024-06-12T08:53:00Z">
        <w:r w:rsidDel="006E461F">
          <w:rPr>
            <w:rFonts w:ascii="Arial" w:hAnsi="Arial" w:cs="Arial"/>
          </w:rPr>
          <w:delText xml:space="preserve"> </w:delText>
        </w:r>
      </w:del>
      <w:ins w:id="694" w:author="Author" w:date="2024-06-12T07:34:00Z">
        <w:r w:rsidR="00B85877">
          <w:rPr>
            <w:rFonts w:ascii="Arial" w:hAnsi="Arial" w:cs="Arial"/>
            <w:sz w:val="22"/>
            <w:szCs w:val="22"/>
          </w:rPr>
          <w:t xml:space="preserve">As an example, at the start of the year the supplier has sites in just three of the charging bands, as shown below. The April invoice is calculated as the annual liability divided by 12.    </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B85877" w14:paraId="77D6AE6A" w14:textId="77777777" w:rsidTr="00D347ED">
        <w:trPr>
          <w:ins w:id="695" w:author="Author" w:date="2024-06-12T07:34: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668D0B96" w14:textId="77777777" w:rsidR="00B85877" w:rsidRPr="00C035E1" w:rsidRDefault="00B85877" w:rsidP="00D347ED">
            <w:pPr>
              <w:tabs>
                <w:tab w:val="left" w:pos="3119"/>
              </w:tabs>
              <w:jc w:val="center"/>
              <w:rPr>
                <w:ins w:id="696" w:author="Author" w:date="2024-06-12T07:34:00Z"/>
                <w:rFonts w:ascii="Arial" w:hAnsi="Arial" w:cs="Arial"/>
                <w:b/>
                <w:lang w:val="en-US"/>
              </w:rPr>
            </w:pPr>
            <w:ins w:id="697" w:author="Author" w:date="2024-06-12T07:34:00Z">
              <w:r w:rsidRPr="00C035E1">
                <w:rPr>
                  <w:rFonts w:ascii="Arial" w:hAnsi="Arial" w:cs="Arial"/>
                  <w:b/>
                  <w:lang w:val="en-US"/>
                </w:rPr>
                <w:t>Charging Band</w:t>
              </w:r>
            </w:ins>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C025CFF" w14:textId="77777777" w:rsidR="00B85877" w:rsidRPr="00C035E1" w:rsidRDefault="00B85877" w:rsidP="00D347ED">
            <w:pPr>
              <w:tabs>
                <w:tab w:val="left" w:pos="3119"/>
              </w:tabs>
              <w:jc w:val="center"/>
              <w:rPr>
                <w:ins w:id="698" w:author="Author" w:date="2024-06-12T07:34:00Z"/>
                <w:rFonts w:ascii="Arial" w:hAnsi="Arial" w:cs="Arial"/>
                <w:b/>
                <w:lang w:val="en-US"/>
              </w:rPr>
            </w:pPr>
            <w:ins w:id="699" w:author="Author" w:date="2024-06-12T07:34:00Z">
              <w:r>
                <w:rPr>
                  <w:rFonts w:ascii="Arial" w:hAnsi="Arial" w:cs="Arial"/>
                  <w:b/>
                  <w:lang w:val="en-US"/>
                </w:rPr>
                <w:t>TDR</w:t>
              </w:r>
              <w:r w:rsidRPr="00C035E1">
                <w:rPr>
                  <w:rFonts w:ascii="Arial" w:hAnsi="Arial" w:cs="Arial"/>
                  <w:b/>
                  <w:lang w:val="en-US"/>
                </w:rPr>
                <w:t xml:space="preserve"> Quantity</w:t>
              </w:r>
            </w:ins>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1B684DF" w14:textId="77777777" w:rsidR="00B85877" w:rsidRPr="00C035E1" w:rsidRDefault="00B85877" w:rsidP="00D347ED">
            <w:pPr>
              <w:tabs>
                <w:tab w:val="left" w:pos="3119"/>
              </w:tabs>
              <w:jc w:val="center"/>
              <w:rPr>
                <w:ins w:id="700" w:author="Author" w:date="2024-06-12T07:34:00Z"/>
                <w:rFonts w:ascii="Arial" w:hAnsi="Arial" w:cs="Arial"/>
                <w:b/>
                <w:lang w:val="en-US"/>
              </w:rPr>
            </w:pPr>
            <w:ins w:id="701" w:author="Author" w:date="2024-06-12T07:34:00Z">
              <w:r w:rsidRPr="00C035E1">
                <w:rPr>
                  <w:rFonts w:ascii="Arial" w:hAnsi="Arial" w:cs="Arial"/>
                  <w:b/>
                  <w:lang w:val="en-US"/>
                </w:rPr>
                <w:t>Tariff</w:t>
              </w:r>
            </w:ins>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2141783" w14:textId="77777777" w:rsidR="00B85877" w:rsidRPr="00C035E1" w:rsidRDefault="00B85877" w:rsidP="00D347ED">
            <w:pPr>
              <w:tabs>
                <w:tab w:val="left" w:pos="3119"/>
              </w:tabs>
              <w:jc w:val="center"/>
              <w:rPr>
                <w:ins w:id="702" w:author="Author" w:date="2024-06-12T07:34:00Z"/>
                <w:rFonts w:ascii="Arial" w:hAnsi="Arial" w:cs="Arial"/>
                <w:b/>
                <w:lang w:val="en-US"/>
              </w:rPr>
            </w:pPr>
            <w:ins w:id="703" w:author="Author" w:date="2024-06-12T07:34:00Z">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ins>
          </w:p>
        </w:tc>
      </w:tr>
      <w:tr w:rsidR="00B85877" w14:paraId="7E5582F0" w14:textId="77777777" w:rsidTr="00D347ED">
        <w:trPr>
          <w:ins w:id="704" w:author="Author" w:date="2024-06-12T07:34: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01EE10B2" w14:textId="77777777" w:rsidR="00B85877" w:rsidRPr="00C035E1" w:rsidRDefault="00B85877" w:rsidP="00D347ED">
            <w:pPr>
              <w:tabs>
                <w:tab w:val="left" w:pos="3119"/>
              </w:tabs>
              <w:jc w:val="center"/>
              <w:rPr>
                <w:ins w:id="705" w:author="Author" w:date="2024-06-12T07:34:00Z"/>
                <w:rFonts w:ascii="Arial" w:hAnsi="Arial" w:cs="Arial"/>
                <w:bCs/>
                <w:lang w:val="en-US"/>
              </w:rPr>
            </w:pPr>
            <w:ins w:id="706" w:author="Author" w:date="2024-06-12T07:34:00Z">
              <w:r>
                <w:rPr>
                  <w:rFonts w:ascii="Arial" w:hAnsi="Arial" w:cs="Arial"/>
                  <w:bCs/>
                  <w:lang w:val="en-US"/>
                </w:rPr>
                <w:t>Band</w:t>
              </w:r>
              <w:r w:rsidRPr="00C035E1">
                <w:rPr>
                  <w:rFonts w:ascii="Arial" w:hAnsi="Arial" w:cs="Arial"/>
                  <w:bCs/>
                  <w:lang w:val="en-US"/>
                </w:rPr>
                <w:t xml:space="preserve"> 1</w:t>
              </w:r>
            </w:ins>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5033DA1" w14:textId="77777777" w:rsidR="00B85877" w:rsidRPr="00C035E1" w:rsidRDefault="00B85877" w:rsidP="00D347ED">
            <w:pPr>
              <w:tabs>
                <w:tab w:val="left" w:pos="3119"/>
              </w:tabs>
              <w:jc w:val="center"/>
              <w:rPr>
                <w:ins w:id="707" w:author="Author" w:date="2024-06-12T07:34:00Z"/>
                <w:rFonts w:ascii="Arial" w:hAnsi="Arial" w:cs="Arial"/>
                <w:bCs/>
                <w:lang w:val="en-US"/>
              </w:rPr>
            </w:pPr>
            <w:ins w:id="708" w:author="Author" w:date="2024-06-12T07:34:00Z">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ins>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8600F7A" w14:textId="77777777" w:rsidR="00B85877" w:rsidRPr="00C035E1" w:rsidRDefault="00B85877" w:rsidP="00D347ED">
            <w:pPr>
              <w:tabs>
                <w:tab w:val="left" w:pos="3119"/>
              </w:tabs>
              <w:jc w:val="center"/>
              <w:rPr>
                <w:ins w:id="709" w:author="Author" w:date="2024-06-12T07:34:00Z"/>
                <w:rFonts w:ascii="Arial" w:hAnsi="Arial" w:cs="Arial"/>
                <w:bCs/>
                <w:lang w:val="en-US"/>
              </w:rPr>
            </w:pPr>
            <w:ins w:id="710" w:author="Author" w:date="2024-06-12T07:34:00Z">
              <w:r w:rsidRPr="00C035E1">
                <w:rPr>
                  <w:rFonts w:ascii="Arial" w:hAnsi="Arial" w:cs="Arial"/>
                  <w:bCs/>
                  <w:lang w:val="en-US"/>
                </w:rPr>
                <w:t>£1/Site/Day</w:t>
              </w:r>
            </w:ins>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83E7876" w14:textId="77777777" w:rsidR="00B85877" w:rsidRPr="00C035E1" w:rsidRDefault="00B85877" w:rsidP="00D347ED">
            <w:pPr>
              <w:tabs>
                <w:tab w:val="left" w:pos="3119"/>
              </w:tabs>
              <w:jc w:val="center"/>
              <w:rPr>
                <w:ins w:id="711" w:author="Author" w:date="2024-06-12T07:34:00Z"/>
                <w:rFonts w:ascii="Arial" w:hAnsi="Arial" w:cs="Arial"/>
                <w:bCs/>
                <w:lang w:val="en-US"/>
              </w:rPr>
            </w:pPr>
            <w:ins w:id="712" w:author="Author" w:date="2024-06-12T07:34:00Z">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ins>
          </w:p>
          <w:p w14:paraId="3FA02919" w14:textId="77777777" w:rsidR="00B85877" w:rsidRPr="00C035E1" w:rsidRDefault="00B85877" w:rsidP="00D347ED">
            <w:pPr>
              <w:tabs>
                <w:tab w:val="left" w:pos="3119"/>
              </w:tabs>
              <w:jc w:val="center"/>
              <w:rPr>
                <w:ins w:id="713" w:author="Author" w:date="2024-06-12T07:34:00Z"/>
                <w:rFonts w:ascii="Arial" w:hAnsi="Arial" w:cs="Arial"/>
                <w:bCs/>
                <w:lang w:val="en-US"/>
              </w:rPr>
            </w:pPr>
            <w:ins w:id="714" w:author="Author" w:date="2024-06-12T07:34:00Z">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ins>
          </w:p>
        </w:tc>
      </w:tr>
      <w:tr w:rsidR="00B85877" w14:paraId="31273603" w14:textId="77777777" w:rsidTr="00D347ED">
        <w:trPr>
          <w:ins w:id="715" w:author="Author" w:date="2024-06-12T07:34: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18D2FBE" w14:textId="77777777" w:rsidR="00B85877" w:rsidRPr="00C035E1" w:rsidRDefault="00B85877" w:rsidP="00D347ED">
            <w:pPr>
              <w:tabs>
                <w:tab w:val="left" w:pos="3119"/>
              </w:tabs>
              <w:jc w:val="center"/>
              <w:rPr>
                <w:ins w:id="716" w:author="Author" w:date="2024-06-12T07:34:00Z"/>
                <w:rFonts w:ascii="Arial" w:hAnsi="Arial" w:cs="Arial"/>
                <w:bCs/>
                <w:lang w:val="en-US"/>
              </w:rPr>
            </w:pPr>
            <w:ins w:id="717" w:author="Author" w:date="2024-06-12T07:34:00Z">
              <w:r>
                <w:rPr>
                  <w:rFonts w:ascii="Arial" w:hAnsi="Arial" w:cs="Arial"/>
                  <w:bCs/>
                  <w:lang w:val="en-US"/>
                </w:rPr>
                <w:t>Band</w:t>
              </w:r>
              <w:r w:rsidRPr="00C035E1">
                <w:rPr>
                  <w:rFonts w:ascii="Arial" w:hAnsi="Arial" w:cs="Arial"/>
                  <w:bCs/>
                  <w:lang w:val="en-US"/>
                </w:rPr>
                <w:t xml:space="preserve"> 2</w:t>
              </w:r>
            </w:ins>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106D5DEC" w14:textId="77777777" w:rsidR="00B85877" w:rsidRPr="00C035E1" w:rsidRDefault="00B85877" w:rsidP="00D347ED">
            <w:pPr>
              <w:tabs>
                <w:tab w:val="left" w:pos="3119"/>
              </w:tabs>
              <w:jc w:val="center"/>
              <w:rPr>
                <w:ins w:id="718" w:author="Author" w:date="2024-06-12T07:34:00Z"/>
                <w:rFonts w:ascii="Arial" w:hAnsi="Arial" w:cs="Arial"/>
                <w:bCs/>
                <w:lang w:val="en-US"/>
              </w:rPr>
            </w:pPr>
            <w:ins w:id="719" w:author="Author" w:date="2024-06-12T07:34:00Z">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ins>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4EB8EEAA" w14:textId="77777777" w:rsidR="00B85877" w:rsidRPr="00C035E1" w:rsidRDefault="00B85877" w:rsidP="00D347ED">
            <w:pPr>
              <w:tabs>
                <w:tab w:val="left" w:pos="3119"/>
              </w:tabs>
              <w:jc w:val="center"/>
              <w:rPr>
                <w:ins w:id="720" w:author="Author" w:date="2024-06-12T07:34:00Z"/>
                <w:rFonts w:ascii="Arial" w:hAnsi="Arial" w:cs="Arial"/>
                <w:bCs/>
                <w:lang w:val="en-US"/>
              </w:rPr>
            </w:pPr>
            <w:ins w:id="721" w:author="Author" w:date="2024-06-12T07:34:00Z">
              <w:r w:rsidRPr="00C035E1">
                <w:rPr>
                  <w:rFonts w:ascii="Arial" w:hAnsi="Arial" w:cs="Arial"/>
                  <w:bCs/>
                  <w:lang w:val="en-US"/>
                </w:rPr>
                <w:t>£2/Site/Day</w:t>
              </w:r>
            </w:ins>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7A8D7FC" w14:textId="77777777" w:rsidR="00B85877" w:rsidRPr="00C035E1" w:rsidRDefault="00B85877" w:rsidP="00D347ED">
            <w:pPr>
              <w:tabs>
                <w:tab w:val="left" w:pos="3119"/>
              </w:tabs>
              <w:jc w:val="center"/>
              <w:rPr>
                <w:ins w:id="722" w:author="Author" w:date="2024-06-12T07:34:00Z"/>
                <w:rFonts w:ascii="Arial" w:hAnsi="Arial" w:cs="Arial"/>
                <w:bCs/>
                <w:lang w:val="en-US"/>
              </w:rPr>
            </w:pPr>
            <w:ins w:id="723" w:author="Author" w:date="2024-06-12T07:34:00Z">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ins>
          </w:p>
          <w:p w14:paraId="1372AB6D" w14:textId="77777777" w:rsidR="00B85877" w:rsidRPr="00C035E1" w:rsidRDefault="00B85877" w:rsidP="00D347ED">
            <w:pPr>
              <w:tabs>
                <w:tab w:val="left" w:pos="3119"/>
              </w:tabs>
              <w:jc w:val="center"/>
              <w:rPr>
                <w:ins w:id="724" w:author="Author" w:date="2024-06-12T07:34:00Z"/>
                <w:rFonts w:ascii="Arial" w:hAnsi="Arial" w:cs="Arial"/>
                <w:bCs/>
                <w:lang w:val="en-US"/>
              </w:rPr>
            </w:pPr>
            <w:ins w:id="725" w:author="Author" w:date="2024-06-12T07:34:00Z">
              <w:r w:rsidRPr="00C035E1">
                <w:rPr>
                  <w:rFonts w:ascii="Arial" w:hAnsi="Arial" w:cs="Arial"/>
                  <w:bCs/>
                  <w:lang w:val="en-US"/>
                </w:rPr>
                <w:t>= £</w:t>
              </w:r>
              <w:r>
                <w:rPr>
                  <w:rFonts w:ascii="Arial" w:hAnsi="Arial" w:cs="Arial"/>
                  <w:bCs/>
                  <w:lang w:val="en-US"/>
                </w:rPr>
                <w:t>10,950</w:t>
              </w:r>
            </w:ins>
          </w:p>
        </w:tc>
      </w:tr>
      <w:tr w:rsidR="00B85877" w14:paraId="2C27FED5" w14:textId="77777777" w:rsidTr="00D347ED">
        <w:trPr>
          <w:ins w:id="726" w:author="Author" w:date="2024-06-12T07:34: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84FDA85" w14:textId="77777777" w:rsidR="00B85877" w:rsidRPr="00C035E1" w:rsidRDefault="00B85877" w:rsidP="00D347ED">
            <w:pPr>
              <w:tabs>
                <w:tab w:val="left" w:pos="3119"/>
              </w:tabs>
              <w:jc w:val="center"/>
              <w:rPr>
                <w:ins w:id="727" w:author="Author" w:date="2024-06-12T07:34:00Z"/>
                <w:rFonts w:ascii="Arial" w:hAnsi="Arial" w:cs="Arial"/>
                <w:bCs/>
                <w:lang w:val="en-US"/>
              </w:rPr>
            </w:pPr>
            <w:ins w:id="728" w:author="Author" w:date="2024-06-12T07:34:00Z">
              <w:r w:rsidRPr="00C035E1">
                <w:rPr>
                  <w:rFonts w:ascii="Arial" w:hAnsi="Arial" w:cs="Arial"/>
                  <w:bCs/>
                  <w:lang w:val="en-US"/>
                </w:rPr>
                <w:t>UMS</w:t>
              </w:r>
            </w:ins>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3A7EFA75" w14:textId="77777777" w:rsidR="00B85877" w:rsidRPr="00C035E1" w:rsidRDefault="00B85877" w:rsidP="00D347ED">
            <w:pPr>
              <w:tabs>
                <w:tab w:val="left" w:pos="3119"/>
              </w:tabs>
              <w:jc w:val="center"/>
              <w:rPr>
                <w:ins w:id="729" w:author="Author" w:date="2024-06-12T07:34:00Z"/>
                <w:rFonts w:ascii="Arial" w:hAnsi="Arial" w:cs="Arial"/>
                <w:bCs/>
                <w:lang w:val="en-US"/>
              </w:rPr>
            </w:pPr>
            <w:ins w:id="730" w:author="Author" w:date="2024-06-12T07:34:00Z">
              <w:r>
                <w:rPr>
                  <w:rFonts w:ascii="Arial" w:hAnsi="Arial" w:cs="Arial"/>
                  <w:bCs/>
                  <w:lang w:val="en-US"/>
                </w:rPr>
                <w:t>4800</w:t>
              </w:r>
              <w:r w:rsidRPr="00C035E1">
                <w:rPr>
                  <w:rFonts w:ascii="Arial" w:hAnsi="Arial" w:cs="Arial"/>
                  <w:bCs/>
                  <w:lang w:val="en-US"/>
                </w:rPr>
                <w:t>kWh/day</w:t>
              </w:r>
            </w:ins>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45B21B0" w14:textId="77777777" w:rsidR="00B85877" w:rsidRPr="00C035E1" w:rsidRDefault="00B85877" w:rsidP="00D347ED">
            <w:pPr>
              <w:tabs>
                <w:tab w:val="left" w:pos="3119"/>
              </w:tabs>
              <w:jc w:val="center"/>
              <w:rPr>
                <w:ins w:id="731" w:author="Author" w:date="2024-06-12T07:34:00Z"/>
                <w:rFonts w:ascii="Arial" w:hAnsi="Arial" w:cs="Arial"/>
                <w:bCs/>
                <w:lang w:val="en-US"/>
              </w:rPr>
            </w:pPr>
            <w:ins w:id="732" w:author="Author" w:date="2024-06-12T07:34:00Z">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ins>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72825D8" w14:textId="77777777" w:rsidR="00B85877" w:rsidRPr="00C035E1" w:rsidRDefault="00B85877" w:rsidP="00D347ED">
            <w:pPr>
              <w:tabs>
                <w:tab w:val="left" w:pos="3119"/>
              </w:tabs>
              <w:jc w:val="center"/>
              <w:rPr>
                <w:ins w:id="733" w:author="Author" w:date="2024-06-12T07:34:00Z"/>
                <w:rFonts w:ascii="Arial" w:hAnsi="Arial" w:cs="Arial"/>
                <w:bCs/>
                <w:lang w:val="en-US"/>
              </w:rPr>
            </w:pPr>
            <w:ins w:id="734" w:author="Author" w:date="2024-06-12T07:34:00Z">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ins>
          </w:p>
          <w:p w14:paraId="4A409F31" w14:textId="77777777" w:rsidR="00B85877" w:rsidRPr="00C035E1" w:rsidRDefault="00B85877" w:rsidP="00D347ED">
            <w:pPr>
              <w:tabs>
                <w:tab w:val="left" w:pos="3119"/>
              </w:tabs>
              <w:jc w:val="center"/>
              <w:rPr>
                <w:ins w:id="735" w:author="Author" w:date="2024-06-12T07:34:00Z"/>
                <w:rFonts w:ascii="Arial" w:hAnsi="Arial" w:cs="Arial"/>
                <w:bCs/>
                <w:lang w:val="en-US"/>
              </w:rPr>
            </w:pPr>
            <w:ins w:id="736" w:author="Author" w:date="2024-06-12T07:34:00Z">
              <w:r w:rsidRPr="00C035E1">
                <w:rPr>
                  <w:rFonts w:ascii="Arial" w:hAnsi="Arial" w:cs="Arial"/>
                  <w:bCs/>
                  <w:lang w:val="en-US"/>
                </w:rPr>
                <w:t>= £</w:t>
              </w:r>
              <w:r>
                <w:rPr>
                  <w:rFonts w:ascii="Arial" w:hAnsi="Arial" w:cs="Arial"/>
                  <w:bCs/>
                  <w:lang w:val="en-US"/>
                </w:rPr>
                <w:t>1,752</w:t>
              </w:r>
            </w:ins>
          </w:p>
        </w:tc>
      </w:tr>
      <w:tr w:rsidR="00B85877" w14:paraId="77CD6C2E" w14:textId="77777777" w:rsidTr="00D347ED">
        <w:trPr>
          <w:ins w:id="737" w:author="Author" w:date="2024-06-12T07:34:00Z"/>
        </w:trPr>
        <w:tc>
          <w:tcPr>
            <w:tcW w:w="1936" w:type="dxa"/>
            <w:tcBorders>
              <w:top w:val="single" w:sz="4" w:space="0" w:color="auto"/>
              <w:left w:val="single" w:sz="4" w:space="0" w:color="auto"/>
              <w:bottom w:val="single" w:sz="4" w:space="0" w:color="auto"/>
              <w:right w:val="single" w:sz="4" w:space="0" w:color="auto"/>
            </w:tcBorders>
            <w:shd w:val="clear" w:color="auto" w:fill="auto"/>
          </w:tcPr>
          <w:p w14:paraId="1567F7AA" w14:textId="77777777" w:rsidR="00B85877" w:rsidRPr="00C035E1" w:rsidRDefault="00B85877" w:rsidP="00D347ED">
            <w:pPr>
              <w:tabs>
                <w:tab w:val="left" w:pos="3119"/>
              </w:tabs>
              <w:jc w:val="center"/>
              <w:rPr>
                <w:ins w:id="738" w:author="Author" w:date="2024-06-12T07:34:00Z"/>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5094F6C5" w14:textId="77777777" w:rsidR="00B85877" w:rsidRPr="00C035E1" w:rsidDel="000C6451" w:rsidRDefault="00B85877" w:rsidP="00D347ED">
            <w:pPr>
              <w:tabs>
                <w:tab w:val="left" w:pos="3119"/>
              </w:tabs>
              <w:jc w:val="center"/>
              <w:rPr>
                <w:ins w:id="739" w:author="Author" w:date="2024-06-12T07:34:00Z"/>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7DCBBE60" w14:textId="77777777" w:rsidR="00B85877" w:rsidRPr="00C035E1" w:rsidRDefault="00B85877" w:rsidP="00D347ED">
            <w:pPr>
              <w:tabs>
                <w:tab w:val="left" w:pos="3119"/>
              </w:tabs>
              <w:jc w:val="center"/>
              <w:rPr>
                <w:ins w:id="740" w:author="Author" w:date="2024-06-12T07:34:00Z"/>
                <w:rFonts w:ascii="Arial" w:hAnsi="Arial" w:cs="Arial"/>
                <w:bCs/>
                <w:lang w:val="en-US"/>
              </w:rPr>
            </w:pPr>
            <w:ins w:id="741" w:author="Author" w:date="2024-06-12T07:34:00Z">
              <w:r>
                <w:rPr>
                  <w:rFonts w:ascii="Arial" w:hAnsi="Arial" w:cs="Arial"/>
                  <w:bCs/>
                  <w:lang w:val="en-US"/>
                </w:rPr>
                <w:t>Total</w:t>
              </w:r>
            </w:ins>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0C536EC6" w14:textId="77777777" w:rsidR="00B85877" w:rsidRPr="00C035E1" w:rsidRDefault="00B85877" w:rsidP="00D347ED">
            <w:pPr>
              <w:tabs>
                <w:tab w:val="left" w:pos="3119"/>
              </w:tabs>
              <w:jc w:val="center"/>
              <w:rPr>
                <w:ins w:id="742" w:author="Author" w:date="2024-06-12T07:34:00Z"/>
                <w:rFonts w:ascii="Arial" w:hAnsi="Arial" w:cs="Arial"/>
                <w:bCs/>
                <w:lang w:val="en-US"/>
              </w:rPr>
            </w:pPr>
            <w:ins w:id="743" w:author="Author" w:date="2024-06-12T07:34:00Z">
              <w:r>
                <w:rPr>
                  <w:rFonts w:ascii="Arial" w:hAnsi="Arial" w:cs="Arial"/>
                  <w:bCs/>
                  <w:lang w:val="en-US"/>
                </w:rPr>
                <w:t>£20,002</w:t>
              </w:r>
            </w:ins>
          </w:p>
        </w:tc>
      </w:tr>
    </w:tbl>
    <w:p w14:paraId="1EBC2124" w14:textId="77777777" w:rsidR="00B85877" w:rsidRDefault="00B85877" w:rsidP="00B85877">
      <w:pPr>
        <w:spacing w:after="240"/>
        <w:rPr>
          <w:ins w:id="744" w:author="Author" w:date="2024-06-12T07:34:00Z"/>
          <w:rFonts w:ascii="Arial" w:hAnsi="Arial" w:cs="Arial"/>
          <w:sz w:val="22"/>
          <w:szCs w:val="22"/>
        </w:rPr>
      </w:pPr>
    </w:p>
    <w:p w14:paraId="5C959865" w14:textId="32502271" w:rsidR="006661FE" w:rsidRPr="00CD5631" w:rsidRDefault="00B85877" w:rsidP="00B85877">
      <w:pPr>
        <w:spacing w:after="240"/>
        <w:rPr>
          <w:rFonts w:ascii="Arial" w:hAnsi="Arial" w:cs="Arial"/>
        </w:rPr>
      </w:pPr>
      <w:ins w:id="745" w:author="Author" w:date="2024-06-12T07:34:00Z">
        <w:r>
          <w:rPr>
            <w:rFonts w:ascii="Arial" w:hAnsi="Arial" w:cs="Arial"/>
            <w:sz w:val="22"/>
            <w:szCs w:val="22"/>
          </w:rPr>
          <w:t xml:space="preserve">Each month the Company recalculates the forecast liability for the full year, based on any revision to the </w:t>
        </w:r>
        <w:r w:rsidRPr="002405D9">
          <w:rPr>
            <w:rFonts w:ascii="Arial" w:hAnsi="Arial" w:cs="Arial"/>
            <w:sz w:val="22"/>
            <w:szCs w:val="22"/>
          </w:rPr>
          <w:t>FDSC and Unmetered Supply Volume</w:t>
        </w:r>
        <w:r>
          <w:rPr>
            <w:rFonts w:ascii="Arial" w:hAnsi="Arial" w:cs="Arial"/>
            <w:sz w:val="22"/>
            <w:szCs w:val="22"/>
          </w:rPr>
          <w:t xml:space="preserve"> for the previous months, and the latest forecast for the remainder of the year.  The amount the supplier has already paid is deducted from this annual liability, and the balance is divided by the number of months left to bill.</w:t>
        </w:r>
      </w:ins>
    </w:p>
    <w:p w14:paraId="7204380D" w14:textId="29B65B12" w:rsidR="006661FE" w:rsidRDefault="006661FE" w:rsidP="006661FE">
      <w:pPr>
        <w:pStyle w:val="Heading2"/>
      </w:pPr>
      <w:bookmarkStart w:id="746" w:name="_Toc946729"/>
      <w:bookmarkStart w:id="747" w:name="_Toc32201107"/>
      <w:bookmarkStart w:id="748" w:name="_Toc49661157"/>
      <w:bookmarkStart w:id="749" w:name="_Toc274049736"/>
      <w:r>
        <w:t>Initial Reconciliation (Part 1</w:t>
      </w:r>
      <w:r w:rsidR="003A0CB9">
        <w:t>a</w:t>
      </w:r>
      <w:ins w:id="750" w:author="Author" w:date="2024-06-12T07:35:00Z">
        <w:r w:rsidR="007204C0">
          <w:t xml:space="preserve"> – HH Demand</w:t>
        </w:r>
      </w:ins>
      <w:r>
        <w:t>)</w:t>
      </w:r>
      <w:bookmarkEnd w:id="746"/>
      <w:bookmarkEnd w:id="747"/>
      <w:bookmarkEnd w:id="748"/>
      <w:bookmarkEnd w:id="749"/>
    </w:p>
    <w:p w14:paraId="26E73100" w14:textId="77777777" w:rsidR="006661FE" w:rsidRDefault="006661FE">
      <w:pPr>
        <w:pStyle w:val="Heading2"/>
        <w:pPrChange w:id="751" w:author="Author" w:date="2024-06-12T08:54:00Z">
          <w:pPr>
            <w:pStyle w:val="BodyText"/>
          </w:pPr>
        </w:pPrChange>
      </w:pPr>
    </w:p>
    <w:p w14:paraId="0E4FA498" w14:textId="69BDB1F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del w:id="752" w:author="Author" w:date="2024-06-12T07:35:00Z">
        <w:r w:rsidRPr="00015A20" w:rsidDel="00D94062">
          <w:rPr>
            <w:rFonts w:ascii="Arial" w:hAnsi="Arial" w:cs="Arial"/>
            <w:sz w:val="22"/>
            <w:szCs w:val="22"/>
            <w:rPrChange w:id="753" w:author="Author" w:date="2024-06-12T10:34:00Z">
              <w:rPr>
                <w:rFonts w:ascii="Arial" w:hAnsi="Arial" w:cs="Arial"/>
                <w:sz w:val="22"/>
                <w:szCs w:val="22"/>
                <w:u w:val="single"/>
              </w:rPr>
            </w:rPrChange>
          </w:rPr>
          <w:delText>initial</w:delText>
        </w:r>
      </w:del>
      <w:ins w:id="754" w:author="Author" w:date="2024-06-12T07:35:00Z">
        <w:r w:rsidR="00D94062" w:rsidRPr="00015A20">
          <w:rPr>
            <w:rFonts w:ascii="Arial" w:hAnsi="Arial" w:cs="Arial"/>
            <w:sz w:val="22"/>
            <w:szCs w:val="22"/>
            <w:rPrChange w:id="755" w:author="Author" w:date="2024-06-12T10:34:00Z">
              <w:rPr>
                <w:rFonts w:ascii="Arial" w:hAnsi="Arial" w:cs="Arial"/>
                <w:sz w:val="22"/>
                <w:szCs w:val="22"/>
                <w:u w:val="single"/>
              </w:rPr>
            </w:rPrChange>
          </w:rPr>
          <w:t>latest</w:t>
        </w:r>
      </w:ins>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w:t>
      </w:r>
      <w:proofErr w:type="gramStart"/>
      <w:r w:rsidRPr="008E4447">
        <w:rPr>
          <w:rFonts w:ascii="Arial" w:hAnsi="Arial" w:cs="Arial"/>
          <w:sz w:val="22"/>
          <w:szCs w:val="22"/>
        </w:rPr>
        <w:t>HHD</w:t>
      </w:r>
      <w:r w:rsidRPr="008E4447">
        <w:rPr>
          <w:rFonts w:ascii="Arial" w:hAnsi="Arial" w:cs="Arial"/>
          <w:sz w:val="22"/>
          <w:szCs w:val="22"/>
          <w:vertAlign w:val="subscript"/>
        </w:rPr>
        <w:t xml:space="preserve">A  </w:t>
      </w:r>
      <w:r w:rsidRPr="008E4447">
        <w:rPr>
          <w:rFonts w:ascii="Arial" w:hAnsi="Arial" w:cs="Arial"/>
          <w:sz w:val="22"/>
          <w:szCs w:val="22"/>
        </w:rPr>
        <w:t>-</w:t>
      </w:r>
      <w:proofErr w:type="gramEnd"/>
      <w:r w:rsidRPr="008E4447">
        <w:rPr>
          <w:rFonts w:ascii="Arial" w:hAnsi="Arial" w:cs="Arial"/>
          <w:sz w:val="22"/>
          <w:szCs w:val="22"/>
        </w:rPr>
        <w:t xml:space="preserve">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FBAF3A3" w:rsidR="003A0CB9" w:rsidRDefault="003A0CB9" w:rsidP="003A0CB9">
      <w:pPr>
        <w:pStyle w:val="Heading2"/>
      </w:pPr>
      <w:r>
        <w:t>Initial Reconciliation (Part 1b</w:t>
      </w:r>
      <w:ins w:id="756" w:author="Author" w:date="2024-06-12T07:36:00Z">
        <w:r w:rsidR="009E5751">
          <w:t xml:space="preserve"> – Embedded Export</w:t>
        </w:r>
      </w:ins>
      <w:r>
        <w:t>)</w:t>
      </w:r>
    </w:p>
    <w:p w14:paraId="5536A400" w14:textId="77777777" w:rsidR="003A0CB9" w:rsidRDefault="003A0CB9" w:rsidP="003A0CB9">
      <w:pPr>
        <w:pStyle w:val="Heading2"/>
        <w:rPr>
          <w:rFonts w:ascii="Arial" w:hAnsi="Arial" w:cs="Arial"/>
          <w:szCs w:val="22"/>
        </w:rPr>
      </w:pPr>
    </w:p>
    <w:p w14:paraId="2C3E79D4" w14:textId="07445A0F"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del w:id="757" w:author="Author" w:date="2024-06-12T07:36:00Z">
        <w:r w:rsidRPr="00015A20" w:rsidDel="009E5751">
          <w:rPr>
            <w:rFonts w:ascii="Arial" w:hAnsi="Arial" w:cs="Arial"/>
            <w:sz w:val="22"/>
            <w:szCs w:val="22"/>
            <w:rPrChange w:id="758" w:author="Author" w:date="2024-06-12T10:34:00Z">
              <w:rPr>
                <w:rFonts w:ascii="Arial" w:hAnsi="Arial" w:cs="Arial"/>
                <w:sz w:val="22"/>
                <w:szCs w:val="22"/>
                <w:u w:val="single"/>
              </w:rPr>
            </w:rPrChange>
          </w:rPr>
          <w:delText>initial</w:delText>
        </w:r>
      </w:del>
      <w:ins w:id="759" w:author="Author" w:date="2024-06-12T07:37:00Z">
        <w:r w:rsidR="009E5751" w:rsidRPr="00015A20">
          <w:rPr>
            <w:rFonts w:ascii="Arial" w:hAnsi="Arial" w:cs="Arial"/>
            <w:sz w:val="22"/>
            <w:szCs w:val="22"/>
            <w:rPrChange w:id="760" w:author="Author" w:date="2024-06-12T10:34:00Z">
              <w:rPr>
                <w:rFonts w:ascii="Arial" w:hAnsi="Arial" w:cs="Arial"/>
                <w:sz w:val="22"/>
                <w:szCs w:val="22"/>
                <w:u w:val="single"/>
              </w:rPr>
            </w:rPrChange>
          </w:rPr>
          <w:t>latest</w:t>
        </w:r>
      </w:ins>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w:t>
      </w:r>
      <w:del w:id="761" w:author="Author" w:date="2024-06-12T07:37:00Z">
        <w:r w:rsidDel="00147763">
          <w:rPr>
            <w:rFonts w:ascii="Arial" w:hAnsi="Arial" w:cs="Arial"/>
            <w:sz w:val="22"/>
            <w:szCs w:val="22"/>
          </w:rPr>
          <w:delText>7</w:delText>
        </w:r>
      </w:del>
      <w:ins w:id="762" w:author="Author" w:date="2024-06-12T07:37:00Z">
        <w:r w:rsidR="00147763">
          <w:rPr>
            <w:rFonts w:ascii="Arial" w:hAnsi="Arial" w:cs="Arial"/>
            <w:sz w:val="22"/>
            <w:szCs w:val="22"/>
          </w:rPr>
          <w:t>5</w:t>
        </w:r>
      </w:ins>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26456B0" w:rsidR="006661FE" w:rsidRPr="008E4447" w:rsidRDefault="006661FE" w:rsidP="006661FE">
      <w:pPr>
        <w:pStyle w:val="Heading2"/>
        <w:rPr>
          <w:rFonts w:ascii="Arial" w:hAnsi="Arial" w:cs="Arial"/>
          <w:szCs w:val="22"/>
        </w:rPr>
      </w:pPr>
      <w:bookmarkStart w:id="763" w:name="_Toc946730"/>
      <w:bookmarkStart w:id="764" w:name="_Toc32201108"/>
      <w:bookmarkStart w:id="765" w:name="_Toc49661158"/>
      <w:bookmarkStart w:id="766" w:name="_Toc274049737"/>
      <w:r w:rsidRPr="008E4447">
        <w:rPr>
          <w:rFonts w:ascii="Arial" w:hAnsi="Arial" w:cs="Arial"/>
          <w:szCs w:val="22"/>
        </w:rPr>
        <w:t>Initial Reconciliation (Part 2</w:t>
      </w:r>
      <w:ins w:id="767" w:author="Author" w:date="2024-06-12T07:37:00Z">
        <w:r w:rsidR="00056166">
          <w:rPr>
            <w:rFonts w:ascii="Arial" w:hAnsi="Arial" w:cs="Arial"/>
            <w:szCs w:val="22"/>
          </w:rPr>
          <w:t xml:space="preserve"> </w:t>
        </w:r>
      </w:ins>
      <w:ins w:id="768" w:author="Author" w:date="2024-06-12T07:38:00Z">
        <w:r w:rsidR="00056166">
          <w:rPr>
            <w:rFonts w:ascii="Arial" w:hAnsi="Arial" w:cs="Arial"/>
            <w:szCs w:val="22"/>
          </w:rPr>
          <w:t>– NHH Demand</w:t>
        </w:r>
      </w:ins>
      <w:r w:rsidRPr="008E4447">
        <w:rPr>
          <w:rFonts w:ascii="Arial" w:hAnsi="Arial" w:cs="Arial"/>
          <w:szCs w:val="22"/>
        </w:rPr>
        <w:t>)</w:t>
      </w:r>
      <w:bookmarkEnd w:id="763"/>
      <w:bookmarkEnd w:id="764"/>
      <w:bookmarkEnd w:id="765"/>
      <w:bookmarkEnd w:id="766"/>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2F7C4925"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The Supplier's outturn NHH energy consumption, based on </w:t>
      </w:r>
      <w:del w:id="769" w:author="Author" w:date="2024-06-12T07:38:00Z">
        <w:r w:rsidRPr="008E4447" w:rsidDel="00056166">
          <w:rPr>
            <w:rFonts w:ascii="Arial" w:hAnsi="Arial" w:cs="Arial"/>
            <w:sz w:val="22"/>
            <w:szCs w:val="22"/>
          </w:rPr>
          <w:delText>initial</w:delText>
        </w:r>
      </w:del>
      <w:ins w:id="770" w:author="Author" w:date="2024-06-12T07:38:00Z">
        <w:r w:rsidR="00056166">
          <w:rPr>
            <w:rFonts w:ascii="Arial" w:hAnsi="Arial" w:cs="Arial"/>
            <w:sz w:val="22"/>
            <w:szCs w:val="22"/>
          </w:rPr>
          <w:t>latest</w:t>
        </w:r>
      </w:ins>
      <w:r w:rsidRPr="008E4447">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pPr>
        <w:pStyle w:val="BodyText"/>
        <w:tabs>
          <w:tab w:val="left" w:pos="2835"/>
        </w:tabs>
        <w:spacing w:after="0"/>
        <w:rPr>
          <w:rFonts w:ascii="Arial" w:hAnsi="Arial" w:cs="Arial"/>
          <w:sz w:val="22"/>
          <w:szCs w:val="22"/>
        </w:rPr>
        <w:pPrChange w:id="771" w:author="Author" w:date="2024-06-12T08:56:00Z">
          <w:pPr>
            <w:pStyle w:val="BodyText"/>
            <w:tabs>
              <w:tab w:val="left" w:pos="2835"/>
            </w:tabs>
            <w:jc w:val="center"/>
          </w:pPr>
        </w:pPrChange>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w:t>
      </w:r>
      <w:proofErr w:type="gramStart"/>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w:t>
      </w:r>
      <w:proofErr w:type="gramEnd"/>
      <w:r w:rsidRPr="008E4447">
        <w:rPr>
          <w:rFonts w:ascii="Arial" w:hAnsi="Arial" w:cs="Arial"/>
          <w:sz w:val="22"/>
          <w:szCs w:val="22"/>
          <w:u w:val="single"/>
        </w:rPr>
        <w:t xml:space="preserve">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2F5FE645" w:rsidR="006661FE" w:rsidRPr="00375D43" w:rsidRDefault="006E461F">
      <w:pPr>
        <w:pStyle w:val="BodyText"/>
        <w:tabs>
          <w:tab w:val="left" w:pos="2835"/>
          <w:tab w:val="left" w:pos="3402"/>
        </w:tabs>
        <w:spacing w:after="0"/>
        <w:rPr>
          <w:rFonts w:ascii="Arial" w:hAnsi="Arial" w:cs="Arial"/>
          <w:sz w:val="22"/>
          <w:szCs w:val="22"/>
        </w:rPr>
        <w:pPrChange w:id="772" w:author="Author" w:date="2024-06-12T08:57:00Z">
          <w:pPr>
            <w:pStyle w:val="BodyText"/>
            <w:tabs>
              <w:tab w:val="left" w:pos="2835"/>
              <w:tab w:val="left" w:pos="3402"/>
            </w:tabs>
            <w:jc w:val="center"/>
          </w:pPr>
        </w:pPrChange>
      </w:pPr>
      <w:ins w:id="773" w:author="Author" w:date="2024-06-12T08:57:00Z">
        <w:r>
          <w:rPr>
            <w:rFonts w:ascii="Arial" w:hAnsi="Arial" w:cs="Arial"/>
            <w:sz w:val="22"/>
            <w:szCs w:val="22"/>
          </w:rPr>
          <w:tab/>
        </w:r>
      </w:ins>
      <w:r w:rsidR="006661FE" w:rsidRPr="00375D43">
        <w:rPr>
          <w:rFonts w:ascii="Arial" w:hAnsi="Arial" w:cs="Arial"/>
          <w:sz w:val="22"/>
          <w:szCs w:val="22"/>
        </w:rPr>
        <w:t xml:space="preserve">= </w:t>
      </w:r>
      <w:r w:rsidR="006661FE"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3459E1D6" w:rsidR="00FD5479" w:rsidRPr="008E4447" w:rsidRDefault="006E461F">
      <w:pPr>
        <w:pStyle w:val="Header"/>
        <w:tabs>
          <w:tab w:val="left" w:pos="2835"/>
        </w:tabs>
        <w:ind w:left="3402" w:hanging="3402"/>
        <w:rPr>
          <w:rFonts w:ascii="Arial" w:hAnsi="Arial" w:cs="Arial"/>
          <w:szCs w:val="22"/>
        </w:rPr>
        <w:pPrChange w:id="774" w:author="Author" w:date="2024-06-12T08:57:00Z">
          <w:pPr>
            <w:pStyle w:val="Header"/>
            <w:tabs>
              <w:tab w:val="left" w:pos="2835"/>
            </w:tabs>
            <w:ind w:left="3402" w:hanging="3402"/>
            <w:jc w:val="center"/>
          </w:pPr>
        </w:pPrChange>
      </w:pPr>
      <w:ins w:id="775" w:author="Author" w:date="2024-06-12T08:57:00Z">
        <w:r>
          <w:rPr>
            <w:rFonts w:ascii="Arial" w:hAnsi="Arial" w:cs="Arial"/>
            <w:szCs w:val="22"/>
          </w:rPr>
          <w:tab/>
        </w:r>
      </w:ins>
      <w:r w:rsidR="00FD5479" w:rsidRPr="008E4447">
        <w:rPr>
          <w:rFonts w:ascii="Arial" w:hAnsi="Arial" w:cs="Arial"/>
          <w:szCs w:val="22"/>
        </w:rPr>
        <w:t xml:space="preserve">= </w:t>
      </w:r>
      <w:r w:rsidR="00FD5479"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3EC69935" w:rsidR="00FD5479" w:rsidRPr="008E4447" w:rsidRDefault="006E461F">
      <w:pPr>
        <w:pStyle w:val="Header"/>
        <w:tabs>
          <w:tab w:val="left" w:pos="2835"/>
        </w:tabs>
        <w:ind w:left="3402" w:hanging="3402"/>
        <w:rPr>
          <w:rFonts w:ascii="Arial" w:hAnsi="Arial" w:cs="Arial"/>
          <w:b/>
          <w:szCs w:val="22"/>
        </w:rPr>
        <w:pPrChange w:id="776" w:author="Author" w:date="2024-06-12T08:58:00Z">
          <w:pPr>
            <w:pStyle w:val="Header"/>
            <w:tabs>
              <w:tab w:val="left" w:pos="2835"/>
            </w:tabs>
            <w:ind w:left="3402" w:hanging="3402"/>
            <w:jc w:val="center"/>
          </w:pPr>
        </w:pPrChange>
      </w:pPr>
      <w:ins w:id="777" w:author="Author" w:date="2024-06-12T08:58:00Z">
        <w:r>
          <w:tab/>
        </w:r>
      </w:ins>
      <w:del w:id="778" w:author="Author" w:date="2024-06-12T08:57:00Z">
        <w:r w:rsidR="00C60258" w:rsidDel="006E461F">
          <w:fldChar w:fldCharType="begin"/>
        </w:r>
        <w:r w:rsidR="00C60258" w:rsidDel="006E461F">
          <w:delInstrText>HYPERLINK "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\l "Initial!J104"</w:delInstrText>
        </w:r>
        <w:r w:rsidR="00C60258" w:rsidDel="006E461F">
          <w:fldChar w:fldCharType="separate"/>
        </w:r>
        <w:r w:rsidR="00FD5479" w:rsidDel="006E461F">
          <w:rPr>
            <w:rStyle w:val="Hyperlink"/>
            <w:sz w:val="20"/>
          </w:rPr>
          <w:delText>worked example 4.xls - Initial!J104</w:delText>
        </w:r>
        <w:r w:rsidR="00C60258" w:rsidDel="006E461F">
          <w:rPr>
            <w:rStyle w:val="Hyperlink"/>
            <w:sz w:val="20"/>
          </w:rPr>
          <w:fldChar w:fldCharType="end"/>
        </w:r>
        <w:r w:rsidR="00FD5479" w:rsidDel="006E461F">
          <w:rPr>
            <w:sz w:val="20"/>
          </w:rPr>
          <w:tab/>
        </w:r>
        <w:r w:rsidR="00FD5479" w:rsidDel="006E461F">
          <w:rPr>
            <w:rFonts w:ascii="Arial" w:hAnsi="Arial" w:cs="Arial"/>
            <w:szCs w:val="22"/>
          </w:rPr>
          <w:tab/>
        </w:r>
      </w:del>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14E660F"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w:t>
      </w:r>
      <w:ins w:id="779" w:author="Author" w:date="2024-06-12T07:39:00Z">
        <w:r w:rsidR="00D1734C">
          <w:rPr>
            <w:rFonts w:ascii="Arial" w:hAnsi="Arial" w:cs="Arial"/>
            <w:sz w:val="22"/>
            <w:szCs w:val="22"/>
          </w:rPr>
          <w:t>se</w:t>
        </w:r>
      </w:ins>
      <w:r w:rsidRPr="008E4447">
        <w:rPr>
          <w:rFonts w:ascii="Arial" w:hAnsi="Arial" w:cs="Arial"/>
          <w:sz w:val="22"/>
          <w:szCs w:val="22"/>
        </w:rPr>
        <w:t xml:space="preserve"> monthly reconciliation amounts using Barclays Base Rate.</w:t>
      </w:r>
    </w:p>
    <w:p w14:paraId="67C993E3" w14:textId="7BF393DF" w:rsidR="006661FE" w:rsidRPr="008E4447" w:rsidDel="006E461F" w:rsidRDefault="006661FE" w:rsidP="006661FE">
      <w:pPr>
        <w:rPr>
          <w:del w:id="780" w:author="Author" w:date="2024-06-12T08:58:00Z"/>
          <w:rFonts w:ascii="Arial" w:hAnsi="Arial" w:cs="Arial"/>
          <w:sz w:val="22"/>
          <w:szCs w:val="22"/>
        </w:rPr>
      </w:pPr>
    </w:p>
    <w:p w14:paraId="3B3B66A6" w14:textId="085020E4" w:rsidR="006661FE" w:rsidRPr="008E4447" w:rsidDel="006B4118" w:rsidRDefault="006661FE" w:rsidP="006661FE">
      <w:pPr>
        <w:pStyle w:val="1"/>
        <w:rPr>
          <w:del w:id="781" w:author="Author" w:date="2024-06-12T07:39:00Z"/>
          <w:rFonts w:ascii="Arial" w:hAnsi="Arial" w:cs="Arial"/>
          <w:szCs w:val="22"/>
        </w:rPr>
      </w:pPr>
      <w:del w:id="782" w:author="Author" w:date="2024-06-12T07:39:00Z">
        <w:r w:rsidRPr="008E4447" w:rsidDel="006B4118">
          <w:rPr>
            <w:rFonts w:ascii="Arial" w:hAnsi="Arial" w:cs="Arial"/>
            <w:szCs w:val="22"/>
          </w:rPr>
          <w:delText>The net initial TNUoS demand reconciliation charge is therefore £6,</w:delText>
        </w:r>
        <w:r w:rsidR="006C7CB4" w:rsidDel="006B4118">
          <w:rPr>
            <w:rFonts w:ascii="Arial" w:hAnsi="Arial" w:cs="Arial"/>
            <w:szCs w:val="22"/>
          </w:rPr>
          <w:delText>500</w:delText>
        </w:r>
        <w:r w:rsidR="006C7CB4" w:rsidRPr="008E4447" w:rsidDel="006B4118">
          <w:rPr>
            <w:rFonts w:ascii="Arial" w:hAnsi="Arial" w:cs="Arial"/>
            <w:szCs w:val="22"/>
          </w:rPr>
          <w:delText xml:space="preserve"> </w:delText>
        </w:r>
        <w:r w:rsidRPr="008E4447" w:rsidDel="006B4118">
          <w:rPr>
            <w:rFonts w:ascii="Arial" w:hAnsi="Arial" w:cs="Arial"/>
            <w:szCs w:val="22"/>
          </w:rPr>
          <w:delText>(£18,000</w:delText>
        </w:r>
        <w:r w:rsidR="006C7CB4" w:rsidDel="006B4118">
          <w:rPr>
            <w:rFonts w:ascii="Arial" w:hAnsi="Arial" w:cs="Arial"/>
            <w:szCs w:val="22"/>
          </w:rPr>
          <w:delText xml:space="preserve"> = £500</w:delText>
        </w:r>
        <w:r w:rsidRPr="008E4447" w:rsidDel="006B4118">
          <w:rPr>
            <w:rFonts w:ascii="Arial" w:hAnsi="Arial" w:cs="Arial"/>
            <w:szCs w:val="22"/>
          </w:rPr>
          <w:delText xml:space="preserve"> - £12,000).</w:delText>
        </w:r>
        <w:bookmarkStart w:id="783" w:name="_Toc946732"/>
        <w:bookmarkStart w:id="784" w:name="_Toc32201109"/>
        <w:bookmarkStart w:id="785" w:name="_Toc49661159"/>
      </w:del>
    </w:p>
    <w:p w14:paraId="70DDB975" w14:textId="77777777" w:rsidR="006661FE" w:rsidRDefault="006661FE" w:rsidP="006661FE">
      <w:pPr>
        <w:pStyle w:val="1"/>
        <w:rPr>
          <w:rFonts w:ascii="Arial" w:hAnsi="Arial" w:cs="Arial"/>
          <w:szCs w:val="22"/>
        </w:rPr>
      </w:pPr>
    </w:p>
    <w:p w14:paraId="05209E77" w14:textId="2CFA75EB" w:rsidR="0022187C" w:rsidRDefault="0022187C" w:rsidP="0022187C">
      <w:pPr>
        <w:keepNext/>
        <w:outlineLvl w:val="1"/>
        <w:rPr>
          <w:rFonts w:ascii="Arial" w:hAnsi="Arial" w:cs="Arial"/>
          <w:b/>
          <w:color w:val="008080"/>
        </w:rPr>
      </w:pPr>
      <w:r>
        <w:rPr>
          <w:rFonts w:ascii="Arial" w:hAnsi="Arial" w:cs="Arial"/>
          <w:b/>
          <w:color w:val="008080"/>
        </w:rPr>
        <w:t>Initial Reconciliation (Part 3</w:t>
      </w:r>
      <w:ins w:id="786" w:author="Author" w:date="2024-06-12T07:39:00Z">
        <w:r w:rsidR="006B4118">
          <w:rPr>
            <w:rFonts w:ascii="Arial" w:hAnsi="Arial" w:cs="Arial"/>
            <w:b/>
            <w:color w:val="008080"/>
          </w:rPr>
          <w:t xml:space="preserve"> - TDR</w:t>
        </w:r>
      </w:ins>
      <w:r>
        <w:rPr>
          <w:rFonts w:ascii="Arial" w:hAnsi="Arial" w:cs="Arial"/>
          <w:b/>
          <w:color w:val="008080"/>
        </w:rPr>
        <w:t>)</w:t>
      </w:r>
    </w:p>
    <w:p w14:paraId="4F6BF081" w14:textId="77777777" w:rsidR="0022187C" w:rsidRDefault="0022187C">
      <w:pPr>
        <w:pStyle w:val="Heading2"/>
        <w:rPr>
          <w:rFonts w:ascii="Arial" w:hAnsi="Arial" w:cs="Arial"/>
        </w:rPr>
        <w:pPrChange w:id="787" w:author="Author" w:date="2024-06-12T08:59:00Z">
          <w:pPr>
            <w:tabs>
              <w:tab w:val="left" w:pos="3119"/>
            </w:tabs>
            <w:spacing w:after="240"/>
          </w:pPr>
        </w:pPrChange>
      </w:pPr>
    </w:p>
    <w:p w14:paraId="7AF66452" w14:textId="24129786" w:rsidR="0022187C" w:rsidDel="00B11B98" w:rsidRDefault="00E71EB2" w:rsidP="0022187C">
      <w:pPr>
        <w:rPr>
          <w:del w:id="788" w:author="Author" w:date="2024-06-12T07:40:00Z"/>
          <w:rFonts w:ascii="Arial" w:hAnsi="Arial" w:cs="Arial"/>
        </w:rPr>
      </w:pPr>
      <w:del w:id="789" w:author="Author" w:date="2024-06-12T07:40:00Z">
        <w:r w:rsidRPr="00E71EB2" w:rsidDel="00B11B98">
          <w:rPr>
            <w:rFonts w:ascii="Arial" w:hAnsi="Arial" w:cs="Arial"/>
            <w:b/>
          </w:rPr>
          <w:delText>The Company</w:delText>
        </w:r>
        <w:r w:rsidR="0022187C" w:rsidRPr="00CD5631" w:rsidDel="00B11B98">
          <w:rPr>
            <w:rFonts w:ascii="Arial" w:hAnsi="Arial" w:cs="Arial"/>
            <w:b/>
          </w:rPr>
          <w:delText>’s</w:delText>
        </w:r>
        <w:r w:rsidR="0022187C" w:rsidDel="00B11B98">
          <w:rPr>
            <w:rFonts w:ascii="Arial" w:hAnsi="Arial" w:cs="Arial"/>
          </w:rPr>
          <w:delText xml:space="preserve"> FDSC Forecast and Unmetered Supply Volume Forecast for the Supplier (as described in 14.17.20(b)) was as follows;</w:delText>
        </w:r>
      </w:del>
    </w:p>
    <w:p w14:paraId="5973875D" w14:textId="784BBA01" w:rsidR="0022187C" w:rsidDel="00B11B98" w:rsidRDefault="0022187C" w:rsidP="0022187C">
      <w:pPr>
        <w:tabs>
          <w:tab w:val="left" w:pos="3119"/>
        </w:tabs>
        <w:spacing w:after="240"/>
        <w:rPr>
          <w:del w:id="790" w:author="Author" w:date="2024-06-12T07:40:00Z"/>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rsidDel="00B11B98" w14:paraId="6B5D6A62" w14:textId="6EF8CE5F" w:rsidTr="00C035E1">
        <w:trPr>
          <w:del w:id="791" w:author="Author" w:date="2024-06-12T07:40: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05685803" w:rsidR="0022187C" w:rsidRPr="00C035E1" w:rsidDel="00B11B98" w:rsidRDefault="0022187C" w:rsidP="00C035E1">
            <w:pPr>
              <w:tabs>
                <w:tab w:val="left" w:pos="3119"/>
              </w:tabs>
              <w:spacing w:after="240"/>
              <w:jc w:val="center"/>
              <w:rPr>
                <w:del w:id="792" w:author="Author" w:date="2024-06-12T07:40:00Z"/>
                <w:rFonts w:ascii="Arial" w:hAnsi="Arial" w:cs="Arial"/>
                <w:b/>
                <w:lang w:val="en-US"/>
              </w:rPr>
            </w:pPr>
            <w:del w:id="793" w:author="Author" w:date="2024-06-12T07:40:00Z">
              <w:r w:rsidRPr="00C035E1" w:rsidDel="00B11B98">
                <w:rPr>
                  <w:rFonts w:ascii="Arial" w:hAnsi="Arial" w:cs="Arial"/>
                  <w:b/>
                  <w:lang w:val="en-US"/>
                </w:rPr>
                <w:delText>Charging Band*</w:delText>
              </w:r>
            </w:del>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51A09BCA" w:rsidR="0022187C" w:rsidRPr="00C035E1" w:rsidDel="00B11B98" w:rsidRDefault="0022187C" w:rsidP="00C035E1">
            <w:pPr>
              <w:tabs>
                <w:tab w:val="left" w:pos="3119"/>
              </w:tabs>
              <w:spacing w:after="240"/>
              <w:jc w:val="center"/>
              <w:rPr>
                <w:del w:id="794" w:author="Author" w:date="2024-06-12T07:40:00Z"/>
                <w:rFonts w:ascii="Arial" w:hAnsi="Arial" w:cs="Arial"/>
                <w:b/>
                <w:lang w:val="en-US"/>
              </w:rPr>
            </w:pPr>
            <w:del w:id="795" w:author="Author" w:date="2024-06-12T07:40:00Z">
              <w:r w:rsidRPr="00C035E1" w:rsidDel="00B11B98">
                <w:rPr>
                  <w:rFonts w:ascii="Arial" w:hAnsi="Arial" w:cs="Arial"/>
                  <w:b/>
                  <w:lang w:val="en-US"/>
                </w:rPr>
                <w:delText>Transmission Demand Residual Quantity (A)</w:delText>
              </w:r>
            </w:del>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2DE83DA2" w:rsidR="0022187C" w:rsidRPr="00C035E1" w:rsidDel="00B11B98" w:rsidRDefault="0022187C" w:rsidP="00C035E1">
            <w:pPr>
              <w:tabs>
                <w:tab w:val="left" w:pos="3119"/>
              </w:tabs>
              <w:spacing w:after="240"/>
              <w:jc w:val="center"/>
              <w:rPr>
                <w:del w:id="796" w:author="Author" w:date="2024-06-12T07:40:00Z"/>
                <w:rFonts w:ascii="Arial" w:hAnsi="Arial" w:cs="Arial"/>
                <w:b/>
                <w:lang w:val="en-US"/>
              </w:rPr>
            </w:pPr>
            <w:del w:id="797" w:author="Author" w:date="2024-06-12T07:40:00Z">
              <w:r w:rsidRPr="00C035E1" w:rsidDel="00B11B98">
                <w:rPr>
                  <w:rFonts w:ascii="Arial" w:hAnsi="Arial" w:cs="Arial"/>
                  <w:b/>
                  <w:lang w:val="en-US"/>
                </w:rPr>
                <w:delText>Tariff (B)</w:delText>
              </w:r>
            </w:del>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9F0A912" w:rsidR="0022187C" w:rsidRPr="00C035E1" w:rsidDel="00B11B98" w:rsidRDefault="0022187C" w:rsidP="00C035E1">
            <w:pPr>
              <w:tabs>
                <w:tab w:val="left" w:pos="3119"/>
              </w:tabs>
              <w:spacing w:after="240"/>
              <w:jc w:val="center"/>
              <w:rPr>
                <w:del w:id="798" w:author="Author" w:date="2024-06-12T07:40:00Z"/>
                <w:rFonts w:ascii="Arial" w:hAnsi="Arial" w:cs="Arial"/>
                <w:b/>
                <w:lang w:val="en-US"/>
              </w:rPr>
            </w:pPr>
            <w:del w:id="799" w:author="Author" w:date="2024-06-12T07:40:00Z">
              <w:r w:rsidRPr="00C035E1" w:rsidDel="00B11B98">
                <w:rPr>
                  <w:rFonts w:ascii="Arial" w:hAnsi="Arial" w:cs="Arial"/>
                  <w:b/>
                  <w:lang w:val="en-US"/>
                </w:rPr>
                <w:delText>Days in month (C)</w:delText>
              </w:r>
            </w:del>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43D21EEA" w:rsidR="0022187C" w:rsidRPr="00C035E1" w:rsidDel="00B11B98" w:rsidRDefault="0022187C" w:rsidP="00C035E1">
            <w:pPr>
              <w:tabs>
                <w:tab w:val="left" w:pos="3119"/>
              </w:tabs>
              <w:spacing w:after="240"/>
              <w:jc w:val="center"/>
              <w:rPr>
                <w:del w:id="800" w:author="Author" w:date="2024-06-12T07:40:00Z"/>
                <w:rFonts w:ascii="Arial" w:hAnsi="Arial" w:cs="Arial"/>
                <w:b/>
                <w:lang w:val="en-US"/>
              </w:rPr>
            </w:pPr>
            <w:del w:id="801" w:author="Author" w:date="2024-06-12T07:40:00Z">
              <w:r w:rsidRPr="00C035E1" w:rsidDel="00B11B98">
                <w:rPr>
                  <w:rFonts w:ascii="Arial" w:hAnsi="Arial" w:cs="Arial"/>
                  <w:b/>
                  <w:lang w:val="en-US"/>
                </w:rPr>
                <w:delText>Forecast Charge</w:delText>
              </w:r>
            </w:del>
          </w:p>
        </w:tc>
      </w:tr>
      <w:tr w:rsidR="0022187C" w:rsidDel="00B11B98" w14:paraId="36CD18D3" w14:textId="66DCE76F" w:rsidTr="00C035E1">
        <w:trPr>
          <w:del w:id="802" w:author="Author" w:date="2024-06-12T07:40: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013415F1" w:rsidR="0022187C" w:rsidRPr="00C035E1" w:rsidDel="00B11B98" w:rsidRDefault="0022187C" w:rsidP="00C035E1">
            <w:pPr>
              <w:tabs>
                <w:tab w:val="left" w:pos="3119"/>
              </w:tabs>
              <w:spacing w:after="120"/>
              <w:jc w:val="center"/>
              <w:rPr>
                <w:del w:id="803" w:author="Author" w:date="2024-06-12T07:40:00Z"/>
                <w:rFonts w:ascii="Arial" w:hAnsi="Arial" w:cs="Arial"/>
                <w:bCs/>
                <w:lang w:val="en-US"/>
              </w:rPr>
            </w:pPr>
            <w:del w:id="804" w:author="Author" w:date="2024-06-12T07:40:00Z">
              <w:r w:rsidRPr="00C035E1" w:rsidDel="00B11B98">
                <w:rPr>
                  <w:rFonts w:ascii="Arial" w:hAnsi="Arial" w:cs="Arial"/>
                  <w:bCs/>
                  <w:lang w:val="en-US"/>
                </w:rPr>
                <w:delText>FDSC Band 1</w:delText>
              </w:r>
            </w:del>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48A8C593" w:rsidR="0022187C" w:rsidRPr="00C035E1" w:rsidDel="00B11B98" w:rsidRDefault="0022187C" w:rsidP="00C035E1">
            <w:pPr>
              <w:tabs>
                <w:tab w:val="left" w:pos="3119"/>
              </w:tabs>
              <w:spacing w:after="120"/>
              <w:jc w:val="center"/>
              <w:rPr>
                <w:del w:id="805" w:author="Author" w:date="2024-06-12T07:40:00Z"/>
                <w:rFonts w:ascii="Arial" w:hAnsi="Arial" w:cs="Arial"/>
                <w:bCs/>
                <w:lang w:val="en-US"/>
              </w:rPr>
            </w:pPr>
            <w:del w:id="806" w:author="Author" w:date="2024-06-12T07:40:00Z">
              <w:r w:rsidRPr="00C035E1" w:rsidDel="00B11B98">
                <w:rPr>
                  <w:rFonts w:ascii="Arial" w:hAnsi="Arial" w:cs="Arial"/>
                  <w:bCs/>
                  <w:lang w:val="en-US"/>
                </w:rPr>
                <w:delText>25 Sites</w:delText>
              </w:r>
            </w:del>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43389BEC" w:rsidR="0022187C" w:rsidRPr="00C035E1" w:rsidDel="00B11B98" w:rsidRDefault="0022187C" w:rsidP="00C035E1">
            <w:pPr>
              <w:tabs>
                <w:tab w:val="left" w:pos="3119"/>
              </w:tabs>
              <w:spacing w:after="120"/>
              <w:jc w:val="center"/>
              <w:rPr>
                <w:del w:id="807" w:author="Author" w:date="2024-06-12T07:40:00Z"/>
                <w:rFonts w:ascii="Arial" w:hAnsi="Arial" w:cs="Arial"/>
                <w:bCs/>
                <w:lang w:val="en-US"/>
              </w:rPr>
            </w:pPr>
            <w:del w:id="808" w:author="Author" w:date="2024-06-12T07:40:00Z">
              <w:r w:rsidRPr="00C035E1" w:rsidDel="00B11B98">
                <w:rPr>
                  <w:rFonts w:ascii="Arial" w:hAnsi="Arial" w:cs="Arial"/>
                  <w:bCs/>
                  <w:lang w:val="en-US"/>
                </w:rPr>
                <w:delText>£1/Site/Day</w:delText>
              </w:r>
            </w:del>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5AE544BF" w:rsidR="0022187C" w:rsidRPr="00C035E1" w:rsidDel="00B11B98" w:rsidRDefault="0022187C" w:rsidP="00C035E1">
            <w:pPr>
              <w:tabs>
                <w:tab w:val="left" w:pos="3119"/>
              </w:tabs>
              <w:spacing w:after="120"/>
              <w:jc w:val="center"/>
              <w:rPr>
                <w:del w:id="809" w:author="Author" w:date="2024-06-12T07:40:00Z"/>
                <w:rFonts w:ascii="Arial" w:hAnsi="Arial" w:cs="Arial"/>
                <w:bCs/>
                <w:lang w:val="en-US"/>
              </w:rPr>
            </w:pPr>
            <w:del w:id="810" w:author="Author" w:date="2024-06-12T07:40:00Z">
              <w:r w:rsidRPr="00C035E1" w:rsidDel="00B11B98">
                <w:rPr>
                  <w:rFonts w:ascii="Arial" w:hAnsi="Arial" w:cs="Arial"/>
                  <w:bCs/>
                  <w:lang w:val="en-US"/>
                </w:rPr>
                <w:delText>30</w:delText>
              </w:r>
            </w:del>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EA3581E" w:rsidR="0022187C" w:rsidRPr="00C035E1" w:rsidDel="00B11B98" w:rsidRDefault="0022187C" w:rsidP="00C035E1">
            <w:pPr>
              <w:tabs>
                <w:tab w:val="left" w:pos="3119"/>
              </w:tabs>
              <w:spacing w:after="120"/>
              <w:jc w:val="center"/>
              <w:rPr>
                <w:del w:id="811" w:author="Author" w:date="2024-06-12T07:40:00Z"/>
                <w:rFonts w:ascii="Arial" w:hAnsi="Arial" w:cs="Arial"/>
                <w:bCs/>
                <w:lang w:val="en-US"/>
              </w:rPr>
            </w:pPr>
            <w:del w:id="812" w:author="Author" w:date="2024-06-12T07:40:00Z">
              <w:r w:rsidRPr="00C035E1" w:rsidDel="00B11B98">
                <w:rPr>
                  <w:rFonts w:ascii="Arial" w:hAnsi="Arial" w:cs="Arial"/>
                  <w:bCs/>
                  <w:lang w:val="en-US"/>
                </w:rPr>
                <w:delText>= A x B x C</w:delText>
              </w:r>
            </w:del>
          </w:p>
          <w:p w14:paraId="5A57320B" w14:textId="3761337C" w:rsidR="0022187C" w:rsidRPr="00C035E1" w:rsidDel="00B11B98" w:rsidRDefault="0022187C" w:rsidP="00C035E1">
            <w:pPr>
              <w:tabs>
                <w:tab w:val="left" w:pos="3119"/>
              </w:tabs>
              <w:spacing w:after="120"/>
              <w:jc w:val="center"/>
              <w:rPr>
                <w:del w:id="813" w:author="Author" w:date="2024-06-12T07:40:00Z"/>
                <w:rFonts w:ascii="Arial" w:hAnsi="Arial" w:cs="Arial"/>
                <w:bCs/>
                <w:lang w:val="en-US"/>
              </w:rPr>
            </w:pPr>
            <w:del w:id="814" w:author="Author" w:date="2024-06-12T07:40:00Z">
              <w:r w:rsidRPr="00C035E1" w:rsidDel="00B11B98">
                <w:rPr>
                  <w:rFonts w:ascii="Arial" w:hAnsi="Arial" w:cs="Arial"/>
                  <w:bCs/>
                  <w:lang w:val="en-US"/>
                </w:rPr>
                <w:delText>= 25 x 1 x 30</w:delText>
              </w:r>
            </w:del>
          </w:p>
          <w:p w14:paraId="5E27C568" w14:textId="6C4D26F8" w:rsidR="0022187C" w:rsidRPr="00C035E1" w:rsidDel="00B11B98" w:rsidRDefault="0022187C" w:rsidP="00C035E1">
            <w:pPr>
              <w:tabs>
                <w:tab w:val="left" w:pos="3119"/>
              </w:tabs>
              <w:spacing w:after="120"/>
              <w:jc w:val="center"/>
              <w:rPr>
                <w:del w:id="815" w:author="Author" w:date="2024-06-12T07:40:00Z"/>
                <w:rFonts w:ascii="Arial" w:hAnsi="Arial" w:cs="Arial"/>
                <w:bCs/>
                <w:lang w:val="en-US"/>
              </w:rPr>
            </w:pPr>
            <w:del w:id="816" w:author="Author" w:date="2024-06-12T07:40:00Z">
              <w:r w:rsidRPr="00C035E1" w:rsidDel="00B11B98">
                <w:rPr>
                  <w:rFonts w:ascii="Arial" w:hAnsi="Arial" w:cs="Arial"/>
                  <w:bCs/>
                  <w:lang w:val="en-US"/>
                </w:rPr>
                <w:delText>= £750</w:delText>
              </w:r>
            </w:del>
          </w:p>
        </w:tc>
      </w:tr>
      <w:tr w:rsidR="0022187C" w:rsidDel="00B11B98" w14:paraId="14B30D56" w14:textId="7520C58C" w:rsidTr="00C035E1">
        <w:trPr>
          <w:del w:id="817" w:author="Author" w:date="2024-06-12T07:40: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0D7A4AE4" w:rsidR="0022187C" w:rsidRPr="00C035E1" w:rsidDel="00B11B98" w:rsidRDefault="0022187C" w:rsidP="00C035E1">
            <w:pPr>
              <w:tabs>
                <w:tab w:val="left" w:pos="3119"/>
              </w:tabs>
              <w:spacing w:after="120"/>
              <w:jc w:val="center"/>
              <w:rPr>
                <w:del w:id="818" w:author="Author" w:date="2024-06-12T07:40:00Z"/>
                <w:rFonts w:ascii="Arial" w:hAnsi="Arial" w:cs="Arial"/>
                <w:bCs/>
                <w:lang w:val="en-US"/>
              </w:rPr>
            </w:pPr>
            <w:del w:id="819" w:author="Author" w:date="2024-06-12T07:40:00Z">
              <w:r w:rsidRPr="00C035E1" w:rsidDel="00B11B98">
                <w:rPr>
                  <w:rFonts w:ascii="Arial" w:hAnsi="Arial" w:cs="Arial"/>
                  <w:bCs/>
                  <w:lang w:val="en-US"/>
                </w:rPr>
                <w:delText>FDSC Band 2</w:delText>
              </w:r>
            </w:del>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055CEF21" w:rsidR="0022187C" w:rsidRPr="00C035E1" w:rsidDel="00B11B98" w:rsidRDefault="0022187C" w:rsidP="00C035E1">
            <w:pPr>
              <w:tabs>
                <w:tab w:val="left" w:pos="3119"/>
              </w:tabs>
              <w:spacing w:after="120"/>
              <w:jc w:val="center"/>
              <w:rPr>
                <w:del w:id="820" w:author="Author" w:date="2024-06-12T07:40:00Z"/>
                <w:rFonts w:ascii="Arial" w:hAnsi="Arial" w:cs="Arial"/>
                <w:bCs/>
                <w:lang w:val="en-US"/>
              </w:rPr>
            </w:pPr>
            <w:del w:id="821" w:author="Author" w:date="2024-06-12T07:40:00Z">
              <w:r w:rsidRPr="00C035E1" w:rsidDel="00B11B98">
                <w:rPr>
                  <w:rFonts w:ascii="Arial" w:hAnsi="Arial" w:cs="Arial"/>
                  <w:bCs/>
                  <w:lang w:val="en-US"/>
                </w:rPr>
                <w:delText>15 Sites</w:delText>
              </w:r>
            </w:del>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3430AABB" w:rsidR="0022187C" w:rsidRPr="00C035E1" w:rsidDel="00B11B98" w:rsidRDefault="0022187C" w:rsidP="00C035E1">
            <w:pPr>
              <w:tabs>
                <w:tab w:val="left" w:pos="3119"/>
              </w:tabs>
              <w:spacing w:after="120"/>
              <w:jc w:val="center"/>
              <w:rPr>
                <w:del w:id="822" w:author="Author" w:date="2024-06-12T07:40:00Z"/>
                <w:rFonts w:ascii="Arial" w:hAnsi="Arial" w:cs="Arial"/>
                <w:bCs/>
                <w:lang w:val="en-US"/>
              </w:rPr>
            </w:pPr>
            <w:del w:id="823" w:author="Author" w:date="2024-06-12T07:40:00Z">
              <w:r w:rsidRPr="00C035E1" w:rsidDel="00B11B98">
                <w:rPr>
                  <w:rFonts w:ascii="Arial" w:hAnsi="Arial" w:cs="Arial"/>
                  <w:bCs/>
                  <w:lang w:val="en-US"/>
                </w:rPr>
                <w:delText>£2/Site/Day</w:delText>
              </w:r>
            </w:del>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43686D8E" w:rsidR="0022187C" w:rsidRPr="00C035E1" w:rsidDel="00B11B98" w:rsidRDefault="0022187C" w:rsidP="00C035E1">
            <w:pPr>
              <w:tabs>
                <w:tab w:val="left" w:pos="3119"/>
              </w:tabs>
              <w:spacing w:after="120"/>
              <w:jc w:val="center"/>
              <w:rPr>
                <w:del w:id="824" w:author="Author" w:date="2024-06-12T07:40:00Z"/>
                <w:rFonts w:ascii="Arial" w:hAnsi="Arial" w:cs="Arial"/>
                <w:bCs/>
                <w:lang w:val="en-US"/>
              </w:rPr>
            </w:pPr>
            <w:del w:id="825" w:author="Author" w:date="2024-06-12T07:40:00Z">
              <w:r w:rsidRPr="00C035E1" w:rsidDel="00B11B98">
                <w:rPr>
                  <w:rFonts w:ascii="Arial" w:hAnsi="Arial" w:cs="Arial"/>
                  <w:bCs/>
                  <w:lang w:val="en-US"/>
                </w:rPr>
                <w:delText>30</w:delText>
              </w:r>
            </w:del>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61ABA493" w:rsidR="0022187C" w:rsidRPr="00C035E1" w:rsidDel="00B11B98" w:rsidRDefault="0022187C" w:rsidP="00C035E1">
            <w:pPr>
              <w:tabs>
                <w:tab w:val="left" w:pos="3119"/>
              </w:tabs>
              <w:spacing w:after="120"/>
              <w:jc w:val="center"/>
              <w:rPr>
                <w:del w:id="826" w:author="Author" w:date="2024-06-12T07:40:00Z"/>
                <w:rFonts w:ascii="Arial" w:hAnsi="Arial" w:cs="Arial"/>
                <w:bCs/>
                <w:lang w:val="en-US"/>
              </w:rPr>
            </w:pPr>
            <w:del w:id="827" w:author="Author" w:date="2024-06-12T07:40:00Z">
              <w:r w:rsidRPr="00C035E1" w:rsidDel="00B11B98">
                <w:rPr>
                  <w:rFonts w:ascii="Arial" w:hAnsi="Arial" w:cs="Arial"/>
                  <w:bCs/>
                  <w:lang w:val="en-US"/>
                </w:rPr>
                <w:delText>= A x B x C</w:delText>
              </w:r>
            </w:del>
          </w:p>
          <w:p w14:paraId="6822B9A9" w14:textId="6C9A282B" w:rsidR="0022187C" w:rsidRPr="00C035E1" w:rsidDel="00B11B98" w:rsidRDefault="0022187C" w:rsidP="00C035E1">
            <w:pPr>
              <w:tabs>
                <w:tab w:val="left" w:pos="3119"/>
              </w:tabs>
              <w:spacing w:after="120"/>
              <w:jc w:val="center"/>
              <w:rPr>
                <w:del w:id="828" w:author="Author" w:date="2024-06-12T07:40:00Z"/>
                <w:rFonts w:ascii="Arial" w:hAnsi="Arial" w:cs="Arial"/>
                <w:bCs/>
                <w:lang w:val="en-US"/>
              </w:rPr>
            </w:pPr>
            <w:del w:id="829" w:author="Author" w:date="2024-06-12T07:40:00Z">
              <w:r w:rsidRPr="00C035E1" w:rsidDel="00B11B98">
                <w:rPr>
                  <w:rFonts w:ascii="Arial" w:hAnsi="Arial" w:cs="Arial"/>
                  <w:bCs/>
                  <w:lang w:val="en-US"/>
                </w:rPr>
                <w:delText>= 15 x 2 x 30</w:delText>
              </w:r>
            </w:del>
          </w:p>
          <w:p w14:paraId="17398514" w14:textId="40436905" w:rsidR="0022187C" w:rsidRPr="00C035E1" w:rsidDel="00B11B98" w:rsidRDefault="0022187C" w:rsidP="00C035E1">
            <w:pPr>
              <w:tabs>
                <w:tab w:val="left" w:pos="3119"/>
              </w:tabs>
              <w:spacing w:after="120"/>
              <w:jc w:val="center"/>
              <w:rPr>
                <w:del w:id="830" w:author="Author" w:date="2024-06-12T07:40:00Z"/>
                <w:rFonts w:ascii="Arial" w:hAnsi="Arial" w:cs="Arial"/>
                <w:bCs/>
                <w:lang w:val="en-US"/>
              </w:rPr>
            </w:pPr>
            <w:del w:id="831" w:author="Author" w:date="2024-06-12T07:40:00Z">
              <w:r w:rsidRPr="00C035E1" w:rsidDel="00B11B98">
                <w:rPr>
                  <w:rFonts w:ascii="Arial" w:hAnsi="Arial" w:cs="Arial"/>
                  <w:bCs/>
                  <w:lang w:val="en-US"/>
                </w:rPr>
                <w:delText>= £900</w:delText>
              </w:r>
            </w:del>
          </w:p>
        </w:tc>
      </w:tr>
      <w:tr w:rsidR="0022187C" w:rsidDel="00B11B98" w14:paraId="7B4C34E8" w14:textId="445B69EE" w:rsidTr="00C035E1">
        <w:trPr>
          <w:del w:id="832" w:author="Author" w:date="2024-06-12T07:40: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21F254E0" w:rsidR="0022187C" w:rsidRPr="00C035E1" w:rsidDel="00B11B98" w:rsidRDefault="0022187C" w:rsidP="00C035E1">
            <w:pPr>
              <w:tabs>
                <w:tab w:val="left" w:pos="3119"/>
              </w:tabs>
              <w:spacing w:after="120"/>
              <w:jc w:val="center"/>
              <w:rPr>
                <w:del w:id="833" w:author="Author" w:date="2024-06-12T07:40:00Z"/>
                <w:rFonts w:ascii="Arial" w:hAnsi="Arial" w:cs="Arial"/>
                <w:bCs/>
                <w:lang w:val="en-US"/>
              </w:rPr>
            </w:pPr>
            <w:del w:id="834" w:author="Author" w:date="2024-06-12T07:40:00Z">
              <w:r w:rsidRPr="00C035E1" w:rsidDel="00B11B98">
                <w:rPr>
                  <w:rFonts w:ascii="Arial" w:hAnsi="Arial" w:cs="Arial"/>
                  <w:bCs/>
                  <w:lang w:val="en-US"/>
                </w:rPr>
                <w:delText>UMS</w:delText>
              </w:r>
            </w:del>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141FC796" w:rsidR="0022187C" w:rsidRPr="00C035E1" w:rsidDel="00B11B98" w:rsidRDefault="0022187C" w:rsidP="00C035E1">
            <w:pPr>
              <w:tabs>
                <w:tab w:val="left" w:pos="3119"/>
              </w:tabs>
              <w:spacing w:after="120"/>
              <w:jc w:val="center"/>
              <w:rPr>
                <w:del w:id="835" w:author="Author" w:date="2024-06-12T07:40:00Z"/>
                <w:rFonts w:ascii="Arial" w:hAnsi="Arial" w:cs="Arial"/>
                <w:bCs/>
                <w:lang w:val="en-US"/>
              </w:rPr>
            </w:pPr>
            <w:del w:id="836" w:author="Author" w:date="2024-06-12T07:40:00Z">
              <w:r w:rsidRPr="00C035E1" w:rsidDel="00B11B98">
                <w:rPr>
                  <w:rFonts w:ascii="Arial" w:hAnsi="Arial" w:cs="Arial"/>
                  <w:bCs/>
                  <w:lang w:val="en-US"/>
                </w:rPr>
                <w:delText>10kWh/day</w:delText>
              </w:r>
            </w:del>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6CECE399" w:rsidR="0022187C" w:rsidRPr="00C035E1" w:rsidDel="00B11B98" w:rsidRDefault="0022187C" w:rsidP="00C035E1">
            <w:pPr>
              <w:tabs>
                <w:tab w:val="left" w:pos="3119"/>
              </w:tabs>
              <w:spacing w:after="120"/>
              <w:jc w:val="center"/>
              <w:rPr>
                <w:del w:id="837" w:author="Author" w:date="2024-06-12T07:40:00Z"/>
                <w:rFonts w:ascii="Arial" w:hAnsi="Arial" w:cs="Arial"/>
                <w:bCs/>
                <w:lang w:val="en-US"/>
              </w:rPr>
            </w:pPr>
            <w:del w:id="838" w:author="Author" w:date="2024-06-12T07:40:00Z">
              <w:r w:rsidRPr="00C035E1" w:rsidDel="00B11B98">
                <w:rPr>
                  <w:rFonts w:ascii="Arial" w:hAnsi="Arial" w:cs="Arial"/>
                  <w:bCs/>
                  <w:lang w:val="en-US"/>
                </w:rPr>
                <w:delText>£2.75/kWh</w:delText>
              </w:r>
            </w:del>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107481F1" w:rsidR="0022187C" w:rsidRPr="00C035E1" w:rsidDel="00B11B98" w:rsidRDefault="0022187C" w:rsidP="00C035E1">
            <w:pPr>
              <w:tabs>
                <w:tab w:val="left" w:pos="3119"/>
              </w:tabs>
              <w:spacing w:after="120"/>
              <w:jc w:val="center"/>
              <w:rPr>
                <w:del w:id="839" w:author="Author" w:date="2024-06-12T07:40:00Z"/>
                <w:rFonts w:ascii="Arial" w:hAnsi="Arial" w:cs="Arial"/>
                <w:bCs/>
                <w:lang w:val="en-US"/>
              </w:rPr>
            </w:pPr>
            <w:del w:id="840" w:author="Author" w:date="2024-06-12T07:40:00Z">
              <w:r w:rsidRPr="00C035E1" w:rsidDel="00B11B98">
                <w:rPr>
                  <w:rFonts w:ascii="Arial" w:hAnsi="Arial" w:cs="Arial"/>
                  <w:bCs/>
                  <w:lang w:val="en-US"/>
                </w:rPr>
                <w:delText>30</w:delText>
              </w:r>
            </w:del>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6B8591AF" w:rsidR="0022187C" w:rsidRPr="00C035E1" w:rsidDel="00B11B98" w:rsidRDefault="0022187C" w:rsidP="00C035E1">
            <w:pPr>
              <w:tabs>
                <w:tab w:val="left" w:pos="3119"/>
              </w:tabs>
              <w:spacing w:after="120"/>
              <w:jc w:val="center"/>
              <w:rPr>
                <w:del w:id="841" w:author="Author" w:date="2024-06-12T07:40:00Z"/>
                <w:rFonts w:ascii="Arial" w:hAnsi="Arial" w:cs="Arial"/>
                <w:bCs/>
                <w:lang w:val="en-US"/>
              </w:rPr>
            </w:pPr>
            <w:del w:id="842" w:author="Author" w:date="2024-06-12T07:40:00Z">
              <w:r w:rsidRPr="00C035E1" w:rsidDel="00B11B98">
                <w:rPr>
                  <w:rFonts w:ascii="Arial" w:hAnsi="Arial" w:cs="Arial"/>
                  <w:bCs/>
                  <w:lang w:val="en-US"/>
                </w:rPr>
                <w:delText>= A x B</w:delText>
              </w:r>
            </w:del>
          </w:p>
          <w:p w14:paraId="086ED993" w14:textId="7DCFBFDF" w:rsidR="0022187C" w:rsidRPr="00C035E1" w:rsidDel="00B11B98" w:rsidRDefault="0022187C" w:rsidP="00C035E1">
            <w:pPr>
              <w:tabs>
                <w:tab w:val="left" w:pos="3119"/>
              </w:tabs>
              <w:spacing w:after="120"/>
              <w:jc w:val="center"/>
              <w:rPr>
                <w:del w:id="843" w:author="Author" w:date="2024-06-12T07:40:00Z"/>
                <w:rFonts w:ascii="Arial" w:hAnsi="Arial" w:cs="Arial"/>
                <w:bCs/>
                <w:lang w:val="en-US"/>
              </w:rPr>
            </w:pPr>
            <w:del w:id="844" w:author="Author" w:date="2024-06-12T07:40:00Z">
              <w:r w:rsidRPr="00C035E1" w:rsidDel="00B11B98">
                <w:rPr>
                  <w:rFonts w:ascii="Arial" w:hAnsi="Arial" w:cs="Arial"/>
                  <w:bCs/>
                  <w:lang w:val="en-US"/>
                </w:rPr>
                <w:delText>= 10 x 2.75 x 30</w:delText>
              </w:r>
            </w:del>
          </w:p>
          <w:p w14:paraId="1F9D943A" w14:textId="08ABDD74" w:rsidR="0022187C" w:rsidRPr="00C035E1" w:rsidDel="00B11B98" w:rsidRDefault="0022187C" w:rsidP="00C035E1">
            <w:pPr>
              <w:tabs>
                <w:tab w:val="left" w:pos="3119"/>
              </w:tabs>
              <w:spacing w:after="120"/>
              <w:jc w:val="center"/>
              <w:rPr>
                <w:del w:id="845" w:author="Author" w:date="2024-06-12T07:40:00Z"/>
                <w:rFonts w:ascii="Arial" w:hAnsi="Arial" w:cs="Arial"/>
                <w:bCs/>
                <w:lang w:val="en-US"/>
              </w:rPr>
            </w:pPr>
            <w:del w:id="846" w:author="Author" w:date="2024-06-12T07:40:00Z">
              <w:r w:rsidRPr="00C035E1" w:rsidDel="00B11B98">
                <w:rPr>
                  <w:rFonts w:ascii="Arial" w:hAnsi="Arial" w:cs="Arial"/>
                  <w:bCs/>
                  <w:lang w:val="en-US"/>
                </w:rPr>
                <w:delText>= £825</w:delText>
              </w:r>
            </w:del>
          </w:p>
        </w:tc>
      </w:tr>
    </w:tbl>
    <w:p w14:paraId="35969F32" w14:textId="641ED34E" w:rsidR="0022187C" w:rsidDel="00B11B98" w:rsidRDefault="0022187C" w:rsidP="0022187C">
      <w:pPr>
        <w:tabs>
          <w:tab w:val="left" w:pos="3119"/>
        </w:tabs>
        <w:spacing w:after="240"/>
        <w:rPr>
          <w:del w:id="847" w:author="Author" w:date="2024-06-12T07:40:00Z"/>
          <w:rFonts w:ascii="Arial" w:hAnsi="Arial" w:cs="Arial"/>
          <w:bCs/>
          <w:sz w:val="22"/>
          <w:szCs w:val="22"/>
        </w:rPr>
      </w:pPr>
      <w:del w:id="848" w:author="Author" w:date="2024-06-12T07:40:00Z">
        <w:r w:rsidDel="00B11B98">
          <w:rPr>
            <w:rFonts w:ascii="Arial" w:hAnsi="Arial" w:cs="Arial"/>
            <w:bCs/>
          </w:rPr>
          <w:delText>*Note – only 3 Charging Bands shown in this example for simplicity.</w:delText>
        </w:r>
      </w:del>
    </w:p>
    <w:p w14:paraId="6E65FED4" w14:textId="64968472" w:rsidR="0022187C" w:rsidDel="00B11B98" w:rsidRDefault="0022187C" w:rsidP="0022187C">
      <w:pPr>
        <w:tabs>
          <w:tab w:val="left" w:pos="3119"/>
        </w:tabs>
        <w:spacing w:after="240"/>
        <w:rPr>
          <w:del w:id="849" w:author="Author" w:date="2024-06-12T07:40:00Z"/>
          <w:rFonts w:ascii="Arial" w:hAnsi="Arial" w:cs="Arial"/>
          <w:bCs/>
        </w:rPr>
      </w:pPr>
      <w:del w:id="850" w:author="Author" w:date="2024-06-12T07:40:00Z">
        <w:r w:rsidDel="00B11B98">
          <w:rPr>
            <w:rFonts w:ascii="Arial" w:hAnsi="Arial" w:cs="Arial"/>
            <w:bCs/>
          </w:rPr>
          <w:delText>Transmission Demand Residual charges will be the sum of the charges for each Charging Band, therefore;</w:delText>
        </w:r>
      </w:del>
    </w:p>
    <w:p w14:paraId="59EDF7A9" w14:textId="7F64E000" w:rsidR="0022187C" w:rsidDel="00B11B98" w:rsidRDefault="0022187C" w:rsidP="0022187C">
      <w:pPr>
        <w:tabs>
          <w:tab w:val="left" w:pos="3119"/>
        </w:tabs>
        <w:spacing w:after="240"/>
        <w:rPr>
          <w:del w:id="851" w:author="Author" w:date="2024-06-12T07:40:00Z"/>
          <w:rFonts w:ascii="Arial" w:hAnsi="Arial" w:cs="Arial"/>
          <w:bCs/>
        </w:rPr>
      </w:pPr>
      <w:del w:id="852" w:author="Author" w:date="2024-06-12T07:40:00Z">
        <w:r w:rsidDel="00B11B98">
          <w:rPr>
            <w:rFonts w:ascii="Arial" w:hAnsi="Arial" w:cs="Arial"/>
            <w:bCs/>
          </w:rPr>
          <w:delText>Transmission Demand Residual = £750 + £900 + £825 = £2,475</w:delText>
        </w:r>
      </w:del>
    </w:p>
    <w:p w14:paraId="2AB52610" w14:textId="77777777" w:rsidR="0020014F" w:rsidRDefault="0020014F" w:rsidP="0020014F">
      <w:pPr>
        <w:tabs>
          <w:tab w:val="left" w:pos="3119"/>
        </w:tabs>
        <w:spacing w:after="240"/>
        <w:rPr>
          <w:ins w:id="853" w:author="Author" w:date="2024-06-12T07:40:00Z"/>
          <w:rFonts w:ascii="Arial" w:hAnsi="Arial" w:cs="Arial"/>
          <w:sz w:val="22"/>
          <w:szCs w:val="22"/>
        </w:rPr>
      </w:pPr>
      <w:ins w:id="854" w:author="Author" w:date="2024-06-12T07:40:00Z">
        <w:r w:rsidRPr="007801BE">
          <w:rPr>
            <w:rFonts w:ascii="Arial" w:hAnsi="Arial" w:cs="Arial"/>
            <w:bCs/>
            <w:sz w:val="22"/>
            <w:szCs w:val="22"/>
          </w:rPr>
          <w:t xml:space="preserve">The Supplier’s outturn </w:t>
        </w:r>
        <w:r>
          <w:rPr>
            <w:rFonts w:ascii="Arial" w:hAnsi="Arial" w:cs="Arial"/>
            <w:bCs/>
            <w:sz w:val="22"/>
            <w:szCs w:val="22"/>
          </w:rPr>
          <w:t xml:space="preserve">Transmission Demand Residual charge is calculated for each month using </w:t>
        </w:r>
        <w:r w:rsidRPr="007801BE">
          <w:rPr>
            <w:rFonts w:ascii="Arial" w:hAnsi="Arial" w:cs="Arial"/>
            <w:bCs/>
            <w:sz w:val="22"/>
            <w:szCs w:val="22"/>
          </w:rPr>
          <w:t>FDSC and Unmetered Supply Volume</w:t>
        </w:r>
        <w:r w:rsidRPr="008E4447">
          <w:rPr>
            <w:rFonts w:ascii="Arial" w:hAnsi="Arial" w:cs="Arial"/>
            <w:sz w:val="22"/>
            <w:szCs w:val="22"/>
          </w:rPr>
          <w:t xml:space="preserve"> based on </w:t>
        </w:r>
        <w:r>
          <w:rPr>
            <w:rFonts w:ascii="Arial" w:hAnsi="Arial" w:cs="Arial"/>
            <w:sz w:val="22"/>
            <w:szCs w:val="22"/>
          </w:rPr>
          <w:t>latest</w:t>
        </w:r>
        <w:r w:rsidRPr="008E4447">
          <w:rPr>
            <w:rFonts w:ascii="Arial" w:hAnsi="Arial" w:cs="Arial"/>
            <w:sz w:val="22"/>
            <w:szCs w:val="22"/>
          </w:rPr>
          <w:t xml:space="preserve"> settlement data</w:t>
        </w:r>
        <w:r>
          <w:rPr>
            <w:rFonts w:ascii="Arial" w:hAnsi="Arial" w:cs="Arial"/>
            <w:sz w:val="22"/>
            <w:szCs w:val="22"/>
          </w:rPr>
          <w:t xml:space="preserve"> as follows</w:t>
        </w:r>
        <w:r w:rsidRPr="008E4447">
          <w:rPr>
            <w:rFonts w:ascii="Arial" w:hAnsi="Arial" w:cs="Arial"/>
            <w:sz w:val="22"/>
            <w:szCs w:val="22"/>
          </w:rPr>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050"/>
        <w:gridCol w:w="1417"/>
        <w:gridCol w:w="1276"/>
        <w:gridCol w:w="1984"/>
        <w:gridCol w:w="1560"/>
        <w:gridCol w:w="1560"/>
      </w:tblGrid>
      <w:tr w:rsidR="0020014F" w14:paraId="6FBD8DD9" w14:textId="77777777" w:rsidTr="00D347ED">
        <w:trPr>
          <w:ins w:id="855" w:author="Author" w:date="2024-06-12T07:40:00Z"/>
        </w:trPr>
        <w:tc>
          <w:tcPr>
            <w:tcW w:w="1050" w:type="dxa"/>
            <w:tcBorders>
              <w:top w:val="single" w:sz="4" w:space="0" w:color="auto"/>
              <w:left w:val="single" w:sz="4" w:space="0" w:color="auto"/>
              <w:bottom w:val="single" w:sz="4" w:space="0" w:color="auto"/>
              <w:right w:val="single" w:sz="4" w:space="0" w:color="auto"/>
            </w:tcBorders>
            <w:shd w:val="clear" w:color="auto" w:fill="auto"/>
            <w:hideMark/>
          </w:tcPr>
          <w:p w14:paraId="0281F754" w14:textId="77777777" w:rsidR="0020014F" w:rsidRPr="00C035E1" w:rsidRDefault="0020014F" w:rsidP="00D347ED">
            <w:pPr>
              <w:keepNext/>
              <w:tabs>
                <w:tab w:val="left" w:pos="3119"/>
              </w:tabs>
              <w:jc w:val="center"/>
              <w:rPr>
                <w:ins w:id="856" w:author="Author" w:date="2024-06-12T07:40:00Z"/>
                <w:rFonts w:ascii="Arial" w:hAnsi="Arial" w:cs="Arial"/>
                <w:b/>
                <w:lang w:val="en-US"/>
              </w:rPr>
            </w:pPr>
            <w:ins w:id="857" w:author="Author" w:date="2024-06-12T07:40:00Z">
              <w:r w:rsidRPr="00C035E1">
                <w:rPr>
                  <w:rFonts w:ascii="Arial" w:hAnsi="Arial" w:cs="Arial"/>
                  <w:b/>
                  <w:lang w:val="en-US"/>
                </w:rPr>
                <w:t>Charging Band</w:t>
              </w:r>
            </w:ins>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4EF9F7E1" w14:textId="77777777" w:rsidR="0020014F" w:rsidRPr="00C035E1" w:rsidRDefault="0020014F" w:rsidP="00D347ED">
            <w:pPr>
              <w:keepNext/>
              <w:tabs>
                <w:tab w:val="left" w:pos="3119"/>
              </w:tabs>
              <w:jc w:val="center"/>
              <w:rPr>
                <w:ins w:id="858" w:author="Author" w:date="2024-06-12T07:40:00Z"/>
                <w:rFonts w:ascii="Arial" w:hAnsi="Arial" w:cs="Arial"/>
                <w:b/>
                <w:lang w:val="en-US"/>
              </w:rPr>
            </w:pPr>
            <w:ins w:id="859" w:author="Author" w:date="2024-06-12T07:40:00Z">
              <w:r>
                <w:rPr>
                  <w:rFonts w:ascii="Arial" w:hAnsi="Arial" w:cs="Arial"/>
                  <w:b/>
                  <w:lang w:val="en-US"/>
                </w:rPr>
                <w:t>Latest TDR</w:t>
              </w:r>
              <w:r w:rsidRPr="00C035E1">
                <w:rPr>
                  <w:rFonts w:ascii="Arial" w:hAnsi="Arial" w:cs="Arial"/>
                  <w:b/>
                  <w:lang w:val="en-US"/>
                </w:rPr>
                <w:t xml:space="preserve"> Quantity</w:t>
              </w:r>
            </w:ins>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6A74C94" w14:textId="77777777" w:rsidR="0020014F" w:rsidRPr="00C035E1" w:rsidRDefault="0020014F" w:rsidP="00D347ED">
            <w:pPr>
              <w:keepNext/>
              <w:tabs>
                <w:tab w:val="left" w:pos="3119"/>
              </w:tabs>
              <w:jc w:val="center"/>
              <w:rPr>
                <w:ins w:id="860" w:author="Author" w:date="2024-06-12T07:40:00Z"/>
                <w:rFonts w:ascii="Arial" w:hAnsi="Arial" w:cs="Arial"/>
                <w:b/>
                <w:lang w:val="en-US"/>
              </w:rPr>
            </w:pPr>
            <w:ins w:id="861" w:author="Author" w:date="2024-06-12T07:40:00Z">
              <w:r w:rsidRPr="00C035E1">
                <w:rPr>
                  <w:rFonts w:ascii="Arial" w:hAnsi="Arial" w:cs="Arial"/>
                  <w:b/>
                  <w:lang w:val="en-US"/>
                </w:rPr>
                <w:t>Tariff</w:t>
              </w:r>
            </w:ins>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3B31B271" w14:textId="77777777" w:rsidR="0020014F" w:rsidRPr="00C035E1" w:rsidRDefault="0020014F" w:rsidP="00D347ED">
            <w:pPr>
              <w:keepNext/>
              <w:tabs>
                <w:tab w:val="left" w:pos="3119"/>
              </w:tabs>
              <w:jc w:val="center"/>
              <w:rPr>
                <w:ins w:id="862" w:author="Author" w:date="2024-06-12T07:40:00Z"/>
                <w:rFonts w:ascii="Arial" w:hAnsi="Arial" w:cs="Arial"/>
                <w:b/>
                <w:lang w:val="en-US"/>
              </w:rPr>
            </w:pPr>
            <w:ins w:id="863" w:author="Author" w:date="2024-06-12T07:40:00Z">
              <w:r>
                <w:rPr>
                  <w:rFonts w:ascii="Arial" w:hAnsi="Arial" w:cs="Arial"/>
                  <w:b/>
                  <w:lang w:val="en-US"/>
                </w:rPr>
                <w:t>April</w:t>
              </w:r>
              <w:r w:rsidRPr="00C035E1">
                <w:rPr>
                  <w:rFonts w:ascii="Arial" w:hAnsi="Arial" w:cs="Arial"/>
                  <w:b/>
                  <w:lang w:val="en-US"/>
                </w:rPr>
                <w:t xml:space="preserve"> Charge</w:t>
              </w:r>
            </w:ins>
          </w:p>
        </w:tc>
        <w:tc>
          <w:tcPr>
            <w:tcW w:w="1560" w:type="dxa"/>
            <w:tcBorders>
              <w:top w:val="single" w:sz="4" w:space="0" w:color="auto"/>
              <w:left w:val="single" w:sz="4" w:space="0" w:color="auto"/>
              <w:bottom w:val="single" w:sz="4" w:space="0" w:color="auto"/>
              <w:right w:val="single" w:sz="4" w:space="0" w:color="auto"/>
            </w:tcBorders>
          </w:tcPr>
          <w:p w14:paraId="7C97695F" w14:textId="77777777" w:rsidR="0020014F" w:rsidRDefault="0020014F" w:rsidP="00D347ED">
            <w:pPr>
              <w:keepNext/>
              <w:tabs>
                <w:tab w:val="left" w:pos="3119"/>
              </w:tabs>
              <w:jc w:val="center"/>
              <w:rPr>
                <w:ins w:id="864" w:author="Author" w:date="2024-06-12T07:40:00Z"/>
                <w:rFonts w:ascii="Arial" w:hAnsi="Arial" w:cs="Arial"/>
                <w:b/>
                <w:lang w:val="en-US"/>
              </w:rPr>
            </w:pPr>
            <w:ins w:id="865" w:author="Author" w:date="2024-06-12T07:40:00Z">
              <w:r>
                <w:rPr>
                  <w:rFonts w:ascii="Arial" w:hAnsi="Arial" w:cs="Arial"/>
                  <w:b/>
                  <w:lang w:val="en-US"/>
                </w:rPr>
                <w:t>Original April Invoice</w:t>
              </w:r>
            </w:ins>
          </w:p>
        </w:tc>
        <w:tc>
          <w:tcPr>
            <w:tcW w:w="1560" w:type="dxa"/>
            <w:tcBorders>
              <w:top w:val="single" w:sz="4" w:space="0" w:color="auto"/>
              <w:left w:val="single" w:sz="4" w:space="0" w:color="auto"/>
              <w:bottom w:val="single" w:sz="4" w:space="0" w:color="auto"/>
              <w:right w:val="single" w:sz="4" w:space="0" w:color="auto"/>
            </w:tcBorders>
          </w:tcPr>
          <w:p w14:paraId="57B256EC" w14:textId="77777777" w:rsidR="0020014F" w:rsidRDefault="0020014F" w:rsidP="00D347ED">
            <w:pPr>
              <w:keepNext/>
              <w:tabs>
                <w:tab w:val="left" w:pos="3119"/>
              </w:tabs>
              <w:jc w:val="center"/>
              <w:rPr>
                <w:ins w:id="866" w:author="Author" w:date="2024-06-12T07:40:00Z"/>
                <w:rFonts w:ascii="Arial" w:hAnsi="Arial" w:cs="Arial"/>
                <w:b/>
                <w:lang w:val="en-US"/>
              </w:rPr>
            </w:pPr>
            <w:ins w:id="867" w:author="Author" w:date="2024-06-12T07:40:00Z">
              <w:r>
                <w:rPr>
                  <w:rFonts w:ascii="Arial" w:hAnsi="Arial" w:cs="Arial"/>
                  <w:b/>
                  <w:lang w:val="en-US"/>
                </w:rPr>
                <w:t>Initial Demand Reconciliation for April</w:t>
              </w:r>
            </w:ins>
          </w:p>
        </w:tc>
      </w:tr>
      <w:tr w:rsidR="0020014F" w14:paraId="277702D5" w14:textId="77777777" w:rsidTr="00D347ED">
        <w:trPr>
          <w:ins w:id="868" w:author="Author" w:date="2024-06-12T07:40:00Z"/>
        </w:trPr>
        <w:tc>
          <w:tcPr>
            <w:tcW w:w="1050" w:type="dxa"/>
            <w:tcBorders>
              <w:top w:val="single" w:sz="4" w:space="0" w:color="auto"/>
              <w:left w:val="single" w:sz="4" w:space="0" w:color="auto"/>
              <w:bottom w:val="single" w:sz="4" w:space="0" w:color="auto"/>
              <w:right w:val="single" w:sz="4" w:space="0" w:color="auto"/>
            </w:tcBorders>
            <w:shd w:val="clear" w:color="auto" w:fill="auto"/>
            <w:hideMark/>
          </w:tcPr>
          <w:p w14:paraId="55F7B02C" w14:textId="77777777" w:rsidR="0020014F" w:rsidRPr="00C035E1" w:rsidRDefault="0020014F" w:rsidP="00D347ED">
            <w:pPr>
              <w:keepNext/>
              <w:tabs>
                <w:tab w:val="left" w:pos="3119"/>
              </w:tabs>
              <w:jc w:val="center"/>
              <w:rPr>
                <w:ins w:id="869" w:author="Author" w:date="2024-06-12T07:40:00Z"/>
                <w:rFonts w:ascii="Arial" w:hAnsi="Arial" w:cs="Arial"/>
                <w:bCs/>
                <w:lang w:val="en-US"/>
              </w:rPr>
            </w:pPr>
            <w:ins w:id="870" w:author="Author" w:date="2024-06-12T07:40:00Z">
              <w:r>
                <w:rPr>
                  <w:rFonts w:ascii="Arial" w:hAnsi="Arial" w:cs="Arial"/>
                  <w:bCs/>
                  <w:lang w:val="en-US"/>
                </w:rPr>
                <w:t>Band</w:t>
              </w:r>
              <w:r w:rsidRPr="00C035E1">
                <w:rPr>
                  <w:rFonts w:ascii="Arial" w:hAnsi="Arial" w:cs="Arial"/>
                  <w:bCs/>
                  <w:lang w:val="en-US"/>
                </w:rPr>
                <w:t xml:space="preserve"> 1</w:t>
              </w:r>
            </w:ins>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1A2E6905" w14:textId="77777777" w:rsidR="0020014F" w:rsidRPr="00C035E1" w:rsidRDefault="0020014F" w:rsidP="00D347ED">
            <w:pPr>
              <w:keepNext/>
              <w:tabs>
                <w:tab w:val="left" w:pos="3119"/>
              </w:tabs>
              <w:jc w:val="center"/>
              <w:rPr>
                <w:ins w:id="871" w:author="Author" w:date="2024-06-12T07:40:00Z"/>
                <w:rFonts w:ascii="Arial" w:hAnsi="Arial" w:cs="Arial"/>
                <w:bCs/>
                <w:lang w:val="en-US"/>
              </w:rPr>
            </w:pPr>
            <w:ins w:id="872" w:author="Author" w:date="2024-06-12T07:40:00Z">
              <w:r w:rsidRPr="00C035E1">
                <w:rPr>
                  <w:rFonts w:ascii="Arial" w:hAnsi="Arial" w:cs="Arial"/>
                  <w:bCs/>
                  <w:lang w:val="en-US"/>
                </w:rPr>
                <w:t>2</w:t>
              </w:r>
              <w:r>
                <w:rPr>
                  <w:rFonts w:ascii="Arial" w:hAnsi="Arial" w:cs="Arial"/>
                  <w:bCs/>
                  <w:lang w:val="en-US"/>
                </w:rPr>
                <w:t>30</w:t>
              </w:r>
              <w:r w:rsidRPr="00C035E1">
                <w:rPr>
                  <w:rFonts w:ascii="Arial" w:hAnsi="Arial" w:cs="Arial"/>
                  <w:bCs/>
                  <w:lang w:val="en-US"/>
                </w:rPr>
                <w:t xml:space="preserve"> Sites</w:t>
              </w:r>
            </w:ins>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7FA0EA" w14:textId="77777777" w:rsidR="0020014F" w:rsidRPr="00C035E1" w:rsidRDefault="0020014F" w:rsidP="00D347ED">
            <w:pPr>
              <w:keepNext/>
              <w:tabs>
                <w:tab w:val="left" w:pos="3119"/>
              </w:tabs>
              <w:jc w:val="center"/>
              <w:rPr>
                <w:ins w:id="873" w:author="Author" w:date="2024-06-12T07:40:00Z"/>
                <w:rFonts w:ascii="Arial" w:hAnsi="Arial" w:cs="Arial"/>
                <w:bCs/>
                <w:lang w:val="en-US"/>
              </w:rPr>
            </w:pPr>
            <w:ins w:id="874" w:author="Author" w:date="2024-06-12T07:40:00Z">
              <w:r w:rsidRPr="00C035E1">
                <w:rPr>
                  <w:rFonts w:ascii="Arial" w:hAnsi="Arial" w:cs="Arial"/>
                  <w:bCs/>
                  <w:lang w:val="en-US"/>
                </w:rPr>
                <w:t>£1/Site/Day</w:t>
              </w:r>
            </w:ins>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184CD80C" w14:textId="77777777" w:rsidR="0020014F" w:rsidRPr="00C035E1" w:rsidRDefault="0020014F" w:rsidP="00D347ED">
            <w:pPr>
              <w:keepNext/>
              <w:tabs>
                <w:tab w:val="left" w:pos="3119"/>
              </w:tabs>
              <w:jc w:val="center"/>
              <w:rPr>
                <w:ins w:id="875" w:author="Author" w:date="2024-06-12T07:40:00Z"/>
                <w:rFonts w:ascii="Arial" w:hAnsi="Arial" w:cs="Arial"/>
                <w:bCs/>
                <w:lang w:val="en-US"/>
              </w:rPr>
            </w:pPr>
            <w:ins w:id="876" w:author="Author" w:date="2024-06-12T07:40:00Z">
              <w:r w:rsidRPr="00C035E1">
                <w:rPr>
                  <w:rFonts w:ascii="Arial" w:hAnsi="Arial" w:cs="Arial"/>
                  <w:bCs/>
                  <w:lang w:val="en-US"/>
                </w:rPr>
                <w:t>= 2</w:t>
              </w:r>
              <w:r>
                <w:rPr>
                  <w:rFonts w:ascii="Arial" w:hAnsi="Arial" w:cs="Arial"/>
                  <w:bCs/>
                  <w:lang w:val="en-US"/>
                </w:rPr>
                <w:t>30</w:t>
              </w:r>
              <w:r w:rsidRPr="00C035E1">
                <w:rPr>
                  <w:rFonts w:ascii="Arial" w:hAnsi="Arial" w:cs="Arial"/>
                  <w:bCs/>
                  <w:lang w:val="en-US"/>
                </w:rPr>
                <w:t xml:space="preserve"> x 1 x </w:t>
              </w:r>
              <w:r>
                <w:rPr>
                  <w:rFonts w:ascii="Arial" w:hAnsi="Arial" w:cs="Arial"/>
                  <w:bCs/>
                  <w:lang w:val="en-US"/>
                </w:rPr>
                <w:t>30 days</w:t>
              </w:r>
            </w:ins>
          </w:p>
          <w:p w14:paraId="57091030" w14:textId="77777777" w:rsidR="0020014F" w:rsidRPr="00C035E1" w:rsidRDefault="0020014F" w:rsidP="00D347ED">
            <w:pPr>
              <w:keepNext/>
              <w:tabs>
                <w:tab w:val="left" w:pos="3119"/>
              </w:tabs>
              <w:jc w:val="center"/>
              <w:rPr>
                <w:ins w:id="877" w:author="Author" w:date="2024-06-12T07:40:00Z"/>
                <w:rFonts w:ascii="Arial" w:hAnsi="Arial" w:cs="Arial"/>
                <w:bCs/>
                <w:lang w:val="en-US"/>
              </w:rPr>
            </w:pPr>
            <w:ins w:id="878" w:author="Author" w:date="2024-06-12T07:40:00Z">
              <w:r w:rsidRPr="00C035E1">
                <w:rPr>
                  <w:rFonts w:ascii="Arial" w:hAnsi="Arial" w:cs="Arial"/>
                  <w:bCs/>
                  <w:lang w:val="en-US"/>
                </w:rPr>
                <w:t>= £</w:t>
              </w:r>
              <w:r>
                <w:rPr>
                  <w:rFonts w:ascii="Arial" w:hAnsi="Arial" w:cs="Arial"/>
                  <w:bCs/>
                  <w:lang w:val="en-US"/>
                </w:rPr>
                <w:t>6,9</w:t>
              </w:r>
              <w:r w:rsidRPr="00C035E1">
                <w:rPr>
                  <w:rFonts w:ascii="Arial" w:hAnsi="Arial" w:cs="Arial"/>
                  <w:bCs/>
                  <w:lang w:val="en-US"/>
                </w:rPr>
                <w:t>0</w:t>
              </w:r>
              <w:r>
                <w:rPr>
                  <w:rFonts w:ascii="Arial" w:hAnsi="Arial" w:cs="Arial"/>
                  <w:bCs/>
                  <w:lang w:val="en-US"/>
                </w:rPr>
                <w:t>0</w:t>
              </w:r>
            </w:ins>
          </w:p>
        </w:tc>
        <w:tc>
          <w:tcPr>
            <w:tcW w:w="1560" w:type="dxa"/>
            <w:tcBorders>
              <w:top w:val="single" w:sz="4" w:space="0" w:color="auto"/>
              <w:left w:val="single" w:sz="4" w:space="0" w:color="auto"/>
              <w:bottom w:val="single" w:sz="4" w:space="0" w:color="auto"/>
              <w:right w:val="single" w:sz="4" w:space="0" w:color="auto"/>
            </w:tcBorders>
          </w:tcPr>
          <w:p w14:paraId="11BEDFE3" w14:textId="77777777" w:rsidR="0020014F" w:rsidRPr="00C035E1" w:rsidDel="00E97E2C" w:rsidRDefault="0020014F" w:rsidP="00D347ED">
            <w:pPr>
              <w:keepNext/>
              <w:tabs>
                <w:tab w:val="left" w:pos="3119"/>
              </w:tabs>
              <w:jc w:val="center"/>
              <w:rPr>
                <w:ins w:id="879" w:author="Author" w:date="2024-06-12T07:40:00Z"/>
                <w:rFonts w:ascii="Arial" w:hAnsi="Arial" w:cs="Arial"/>
                <w:bCs/>
                <w:lang w:val="en-US"/>
              </w:rPr>
            </w:pPr>
            <w:ins w:id="880" w:author="Author" w:date="2024-06-12T07:40:00Z">
              <w:r>
                <w:rPr>
                  <w:rFonts w:ascii="Arial" w:hAnsi="Arial" w:cs="Arial"/>
                  <w:bCs/>
                  <w:lang w:val="en-US"/>
                </w:rPr>
                <w:t>£7,300</w:t>
              </w:r>
            </w:ins>
          </w:p>
        </w:tc>
        <w:tc>
          <w:tcPr>
            <w:tcW w:w="1560" w:type="dxa"/>
            <w:tcBorders>
              <w:top w:val="single" w:sz="4" w:space="0" w:color="auto"/>
              <w:left w:val="single" w:sz="4" w:space="0" w:color="auto"/>
              <w:bottom w:val="single" w:sz="4" w:space="0" w:color="auto"/>
              <w:right w:val="single" w:sz="4" w:space="0" w:color="auto"/>
            </w:tcBorders>
          </w:tcPr>
          <w:p w14:paraId="629FCC8C" w14:textId="77777777" w:rsidR="0020014F" w:rsidRPr="00C035E1" w:rsidDel="00E97E2C" w:rsidRDefault="0020014F" w:rsidP="00D347ED">
            <w:pPr>
              <w:keepNext/>
              <w:tabs>
                <w:tab w:val="left" w:pos="3119"/>
              </w:tabs>
              <w:jc w:val="center"/>
              <w:rPr>
                <w:ins w:id="881" w:author="Author" w:date="2024-06-12T07:40:00Z"/>
                <w:rFonts w:ascii="Arial" w:hAnsi="Arial" w:cs="Arial"/>
                <w:bCs/>
                <w:lang w:val="en-US"/>
              </w:rPr>
            </w:pPr>
            <w:ins w:id="882" w:author="Author" w:date="2024-06-12T07:40:00Z">
              <w:r>
                <w:rPr>
                  <w:rFonts w:ascii="Arial" w:hAnsi="Arial" w:cs="Arial"/>
                  <w:bCs/>
                  <w:lang w:val="en-US"/>
                </w:rPr>
                <w:t>-£400</w:t>
              </w:r>
            </w:ins>
          </w:p>
        </w:tc>
      </w:tr>
      <w:tr w:rsidR="0020014F" w14:paraId="0E896704" w14:textId="77777777" w:rsidTr="00D347ED">
        <w:trPr>
          <w:ins w:id="883" w:author="Author" w:date="2024-06-12T07:40:00Z"/>
        </w:trPr>
        <w:tc>
          <w:tcPr>
            <w:tcW w:w="1050" w:type="dxa"/>
            <w:tcBorders>
              <w:top w:val="single" w:sz="4" w:space="0" w:color="auto"/>
              <w:left w:val="single" w:sz="4" w:space="0" w:color="auto"/>
              <w:bottom w:val="single" w:sz="4" w:space="0" w:color="auto"/>
              <w:right w:val="single" w:sz="4" w:space="0" w:color="auto"/>
            </w:tcBorders>
            <w:shd w:val="clear" w:color="auto" w:fill="auto"/>
            <w:hideMark/>
          </w:tcPr>
          <w:p w14:paraId="1BB47568" w14:textId="77777777" w:rsidR="0020014F" w:rsidRPr="00C035E1" w:rsidRDefault="0020014F" w:rsidP="00D347ED">
            <w:pPr>
              <w:keepNext/>
              <w:tabs>
                <w:tab w:val="left" w:pos="3119"/>
              </w:tabs>
              <w:jc w:val="center"/>
              <w:rPr>
                <w:ins w:id="884" w:author="Author" w:date="2024-06-12T07:40:00Z"/>
                <w:rFonts w:ascii="Arial" w:hAnsi="Arial" w:cs="Arial"/>
                <w:bCs/>
                <w:lang w:val="en-US"/>
              </w:rPr>
            </w:pPr>
            <w:ins w:id="885" w:author="Author" w:date="2024-06-12T07:40:00Z">
              <w:r>
                <w:rPr>
                  <w:rFonts w:ascii="Arial" w:hAnsi="Arial" w:cs="Arial"/>
                  <w:bCs/>
                  <w:lang w:val="en-US"/>
                </w:rPr>
                <w:t>Band</w:t>
              </w:r>
              <w:r w:rsidRPr="00C035E1">
                <w:rPr>
                  <w:rFonts w:ascii="Arial" w:hAnsi="Arial" w:cs="Arial"/>
                  <w:bCs/>
                  <w:lang w:val="en-US"/>
                </w:rPr>
                <w:t xml:space="preserve"> 2</w:t>
              </w:r>
            </w:ins>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7508C9F4" w14:textId="77777777" w:rsidR="0020014F" w:rsidRPr="00C035E1" w:rsidRDefault="0020014F" w:rsidP="00D347ED">
            <w:pPr>
              <w:keepNext/>
              <w:tabs>
                <w:tab w:val="left" w:pos="3119"/>
              </w:tabs>
              <w:jc w:val="center"/>
              <w:rPr>
                <w:ins w:id="886" w:author="Author" w:date="2024-06-12T07:40:00Z"/>
                <w:rFonts w:ascii="Arial" w:hAnsi="Arial" w:cs="Arial"/>
                <w:bCs/>
                <w:lang w:val="en-US"/>
              </w:rPr>
            </w:pPr>
            <w:ins w:id="887" w:author="Author" w:date="2024-06-12T07:40:00Z">
              <w:r>
                <w:rPr>
                  <w:rFonts w:ascii="Arial" w:hAnsi="Arial" w:cs="Arial"/>
                  <w:bCs/>
                  <w:lang w:val="en-US"/>
                </w:rPr>
                <w:t>200</w:t>
              </w:r>
              <w:r w:rsidRPr="00C035E1">
                <w:rPr>
                  <w:rFonts w:ascii="Arial" w:hAnsi="Arial" w:cs="Arial"/>
                  <w:bCs/>
                  <w:lang w:val="en-US"/>
                </w:rPr>
                <w:t xml:space="preserve"> Sites</w:t>
              </w:r>
            </w:ins>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D38982A" w14:textId="77777777" w:rsidR="0020014F" w:rsidRPr="00C035E1" w:rsidRDefault="0020014F" w:rsidP="00D347ED">
            <w:pPr>
              <w:keepNext/>
              <w:tabs>
                <w:tab w:val="left" w:pos="3119"/>
              </w:tabs>
              <w:jc w:val="center"/>
              <w:rPr>
                <w:ins w:id="888" w:author="Author" w:date="2024-06-12T07:40:00Z"/>
                <w:rFonts w:ascii="Arial" w:hAnsi="Arial" w:cs="Arial"/>
                <w:bCs/>
                <w:lang w:val="en-US"/>
              </w:rPr>
            </w:pPr>
            <w:ins w:id="889" w:author="Author" w:date="2024-06-12T07:40:00Z">
              <w:r w:rsidRPr="00C035E1">
                <w:rPr>
                  <w:rFonts w:ascii="Arial" w:hAnsi="Arial" w:cs="Arial"/>
                  <w:bCs/>
                  <w:lang w:val="en-US"/>
                </w:rPr>
                <w:t>£2/Site/Day</w:t>
              </w:r>
            </w:ins>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2F326D48" w14:textId="77777777" w:rsidR="0020014F" w:rsidRPr="00C035E1" w:rsidRDefault="0020014F" w:rsidP="00D347ED">
            <w:pPr>
              <w:keepNext/>
              <w:tabs>
                <w:tab w:val="left" w:pos="3119"/>
              </w:tabs>
              <w:jc w:val="center"/>
              <w:rPr>
                <w:ins w:id="890" w:author="Author" w:date="2024-06-12T07:40:00Z"/>
                <w:rFonts w:ascii="Arial" w:hAnsi="Arial" w:cs="Arial"/>
                <w:bCs/>
                <w:lang w:val="en-US"/>
              </w:rPr>
            </w:pPr>
            <w:ins w:id="891" w:author="Author" w:date="2024-06-12T07:40:00Z">
              <w:r w:rsidRPr="00C035E1">
                <w:rPr>
                  <w:rFonts w:ascii="Arial" w:hAnsi="Arial" w:cs="Arial"/>
                  <w:bCs/>
                  <w:lang w:val="en-US"/>
                </w:rPr>
                <w:t xml:space="preserve">= </w:t>
              </w:r>
              <w:r>
                <w:rPr>
                  <w:rFonts w:ascii="Arial" w:hAnsi="Arial" w:cs="Arial"/>
                  <w:bCs/>
                  <w:lang w:val="en-US"/>
                </w:rPr>
                <w:t>200</w:t>
              </w:r>
              <w:r w:rsidRPr="00C035E1">
                <w:rPr>
                  <w:rFonts w:ascii="Arial" w:hAnsi="Arial" w:cs="Arial"/>
                  <w:bCs/>
                  <w:lang w:val="en-US"/>
                </w:rPr>
                <w:t xml:space="preserve"> x 2 x </w:t>
              </w:r>
              <w:r>
                <w:rPr>
                  <w:rFonts w:ascii="Arial" w:hAnsi="Arial" w:cs="Arial"/>
                  <w:bCs/>
                  <w:lang w:val="en-US"/>
                </w:rPr>
                <w:t>30</w:t>
              </w:r>
            </w:ins>
          </w:p>
          <w:p w14:paraId="3C973DE5" w14:textId="77777777" w:rsidR="0020014F" w:rsidRPr="00C035E1" w:rsidRDefault="0020014F" w:rsidP="00D347ED">
            <w:pPr>
              <w:keepNext/>
              <w:tabs>
                <w:tab w:val="left" w:pos="3119"/>
              </w:tabs>
              <w:jc w:val="center"/>
              <w:rPr>
                <w:ins w:id="892" w:author="Author" w:date="2024-06-12T07:40:00Z"/>
                <w:rFonts w:ascii="Arial" w:hAnsi="Arial" w:cs="Arial"/>
                <w:bCs/>
                <w:lang w:val="en-US"/>
              </w:rPr>
            </w:pPr>
            <w:ins w:id="893" w:author="Author" w:date="2024-06-12T07:40:00Z">
              <w:r w:rsidRPr="00C035E1">
                <w:rPr>
                  <w:rFonts w:ascii="Arial" w:hAnsi="Arial" w:cs="Arial"/>
                  <w:bCs/>
                  <w:lang w:val="en-US"/>
                </w:rPr>
                <w:t>= £</w:t>
              </w:r>
              <w:r>
                <w:rPr>
                  <w:rFonts w:ascii="Arial" w:hAnsi="Arial" w:cs="Arial"/>
                  <w:bCs/>
                  <w:lang w:val="en-US"/>
                </w:rPr>
                <w:t>12,000</w:t>
              </w:r>
            </w:ins>
          </w:p>
        </w:tc>
        <w:tc>
          <w:tcPr>
            <w:tcW w:w="1560" w:type="dxa"/>
            <w:tcBorders>
              <w:top w:val="single" w:sz="4" w:space="0" w:color="auto"/>
              <w:left w:val="single" w:sz="4" w:space="0" w:color="auto"/>
              <w:bottom w:val="single" w:sz="4" w:space="0" w:color="auto"/>
              <w:right w:val="single" w:sz="4" w:space="0" w:color="auto"/>
            </w:tcBorders>
          </w:tcPr>
          <w:p w14:paraId="112E52C3" w14:textId="77777777" w:rsidR="0020014F" w:rsidRPr="00C035E1" w:rsidDel="00E97E2C" w:rsidRDefault="0020014F" w:rsidP="00D347ED">
            <w:pPr>
              <w:keepNext/>
              <w:tabs>
                <w:tab w:val="left" w:pos="3119"/>
              </w:tabs>
              <w:jc w:val="center"/>
              <w:rPr>
                <w:ins w:id="894" w:author="Author" w:date="2024-06-12T07:40:00Z"/>
                <w:rFonts w:ascii="Arial" w:hAnsi="Arial" w:cs="Arial"/>
                <w:bCs/>
                <w:lang w:val="en-US"/>
              </w:rPr>
            </w:pPr>
            <w:ins w:id="895" w:author="Author" w:date="2024-06-12T07:40:00Z">
              <w:r>
                <w:rPr>
                  <w:rFonts w:ascii="Arial" w:hAnsi="Arial" w:cs="Arial"/>
                  <w:bCs/>
                  <w:lang w:val="en-US"/>
                </w:rPr>
                <w:t>£10,950</w:t>
              </w:r>
            </w:ins>
          </w:p>
        </w:tc>
        <w:tc>
          <w:tcPr>
            <w:tcW w:w="1560" w:type="dxa"/>
            <w:tcBorders>
              <w:top w:val="single" w:sz="4" w:space="0" w:color="auto"/>
              <w:left w:val="single" w:sz="4" w:space="0" w:color="auto"/>
              <w:bottom w:val="single" w:sz="4" w:space="0" w:color="auto"/>
              <w:right w:val="single" w:sz="4" w:space="0" w:color="auto"/>
            </w:tcBorders>
          </w:tcPr>
          <w:p w14:paraId="3929AAC7" w14:textId="77777777" w:rsidR="0020014F" w:rsidRPr="00C035E1" w:rsidDel="00E97E2C" w:rsidRDefault="0020014F" w:rsidP="00D347ED">
            <w:pPr>
              <w:keepNext/>
              <w:tabs>
                <w:tab w:val="left" w:pos="3119"/>
              </w:tabs>
              <w:jc w:val="center"/>
              <w:rPr>
                <w:ins w:id="896" w:author="Author" w:date="2024-06-12T07:40:00Z"/>
                <w:rFonts w:ascii="Arial" w:hAnsi="Arial" w:cs="Arial"/>
                <w:bCs/>
                <w:lang w:val="en-US"/>
              </w:rPr>
            </w:pPr>
            <w:ins w:id="897" w:author="Author" w:date="2024-06-12T07:40:00Z">
              <w:r>
                <w:rPr>
                  <w:rFonts w:ascii="Arial" w:hAnsi="Arial" w:cs="Arial"/>
                  <w:bCs/>
                  <w:lang w:val="en-US"/>
                </w:rPr>
                <w:t>£1,050</w:t>
              </w:r>
            </w:ins>
          </w:p>
        </w:tc>
      </w:tr>
      <w:tr w:rsidR="0020014F" w14:paraId="64BE7103" w14:textId="77777777" w:rsidTr="00D347ED">
        <w:trPr>
          <w:ins w:id="898" w:author="Author" w:date="2024-06-12T07:40:00Z"/>
        </w:trPr>
        <w:tc>
          <w:tcPr>
            <w:tcW w:w="1050" w:type="dxa"/>
            <w:tcBorders>
              <w:top w:val="single" w:sz="4" w:space="0" w:color="auto"/>
              <w:left w:val="single" w:sz="4" w:space="0" w:color="auto"/>
              <w:bottom w:val="single" w:sz="4" w:space="0" w:color="auto"/>
              <w:right w:val="single" w:sz="4" w:space="0" w:color="auto"/>
            </w:tcBorders>
            <w:shd w:val="clear" w:color="auto" w:fill="auto"/>
            <w:hideMark/>
          </w:tcPr>
          <w:p w14:paraId="4841CC4F" w14:textId="77777777" w:rsidR="0020014F" w:rsidRPr="00C035E1" w:rsidRDefault="0020014F" w:rsidP="00D347ED">
            <w:pPr>
              <w:keepNext/>
              <w:tabs>
                <w:tab w:val="left" w:pos="3119"/>
              </w:tabs>
              <w:jc w:val="center"/>
              <w:rPr>
                <w:ins w:id="899" w:author="Author" w:date="2024-06-12T07:40:00Z"/>
                <w:rFonts w:ascii="Arial" w:hAnsi="Arial" w:cs="Arial"/>
                <w:bCs/>
                <w:lang w:val="en-US"/>
              </w:rPr>
            </w:pPr>
            <w:ins w:id="900" w:author="Author" w:date="2024-06-12T07:40:00Z">
              <w:r w:rsidRPr="00C035E1">
                <w:rPr>
                  <w:rFonts w:ascii="Arial" w:hAnsi="Arial" w:cs="Arial"/>
                  <w:bCs/>
                  <w:lang w:val="en-US"/>
                </w:rPr>
                <w:t>UMS</w:t>
              </w:r>
            </w:ins>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1F47D3F5" w14:textId="77777777" w:rsidR="0020014F" w:rsidRPr="00C035E1" w:rsidRDefault="0020014F" w:rsidP="00D347ED">
            <w:pPr>
              <w:keepNext/>
              <w:tabs>
                <w:tab w:val="left" w:pos="3119"/>
              </w:tabs>
              <w:jc w:val="center"/>
              <w:rPr>
                <w:ins w:id="901" w:author="Author" w:date="2024-06-12T07:40:00Z"/>
                <w:rFonts w:ascii="Arial" w:hAnsi="Arial" w:cs="Arial"/>
                <w:bCs/>
                <w:lang w:val="en-US"/>
              </w:rPr>
            </w:pPr>
            <w:ins w:id="902" w:author="Author" w:date="2024-06-12T07:40:00Z">
              <w:r>
                <w:rPr>
                  <w:rFonts w:ascii="Arial" w:hAnsi="Arial" w:cs="Arial"/>
                  <w:bCs/>
                  <w:lang w:val="en-US"/>
                </w:rPr>
                <w:t>5000</w:t>
              </w:r>
              <w:r w:rsidRPr="00C035E1">
                <w:rPr>
                  <w:rFonts w:ascii="Arial" w:hAnsi="Arial" w:cs="Arial"/>
                  <w:bCs/>
                  <w:lang w:val="en-US"/>
                </w:rPr>
                <w:t>kWh/day</w:t>
              </w:r>
            </w:ins>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19B2F01" w14:textId="77777777" w:rsidR="0020014F" w:rsidRPr="00C035E1" w:rsidRDefault="0020014F" w:rsidP="00D347ED">
            <w:pPr>
              <w:keepNext/>
              <w:tabs>
                <w:tab w:val="left" w:pos="3119"/>
              </w:tabs>
              <w:jc w:val="center"/>
              <w:rPr>
                <w:ins w:id="903" w:author="Author" w:date="2024-06-12T07:40:00Z"/>
                <w:rFonts w:ascii="Arial" w:hAnsi="Arial" w:cs="Arial"/>
                <w:bCs/>
                <w:lang w:val="en-US"/>
              </w:rPr>
            </w:pPr>
            <w:ins w:id="904" w:author="Author" w:date="2024-06-12T07:40:00Z">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ins>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5966FA66" w14:textId="77777777" w:rsidR="0020014F" w:rsidRPr="00C035E1" w:rsidRDefault="0020014F" w:rsidP="00D347ED">
            <w:pPr>
              <w:keepNext/>
              <w:tabs>
                <w:tab w:val="left" w:pos="3119"/>
              </w:tabs>
              <w:jc w:val="center"/>
              <w:rPr>
                <w:ins w:id="905" w:author="Author" w:date="2024-06-12T07:40:00Z"/>
                <w:rFonts w:ascii="Arial" w:hAnsi="Arial" w:cs="Arial"/>
                <w:bCs/>
                <w:lang w:val="en-US"/>
              </w:rPr>
            </w:pPr>
            <w:ins w:id="906" w:author="Author" w:date="2024-06-12T07:40:00Z">
              <w:r w:rsidRPr="00C035E1">
                <w:rPr>
                  <w:rFonts w:ascii="Arial" w:hAnsi="Arial" w:cs="Arial"/>
                  <w:bCs/>
                  <w:lang w:val="en-US"/>
                </w:rPr>
                <w:t xml:space="preserve">= </w:t>
              </w:r>
              <w:r>
                <w:rPr>
                  <w:rFonts w:ascii="Arial" w:hAnsi="Arial" w:cs="Arial"/>
                  <w:bCs/>
                  <w:lang w:val="en-US"/>
                </w:rPr>
                <w:t>5000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0</w:t>
              </w:r>
            </w:ins>
          </w:p>
          <w:p w14:paraId="5EA10E5E" w14:textId="77777777" w:rsidR="0020014F" w:rsidRPr="00C035E1" w:rsidRDefault="0020014F" w:rsidP="00D347ED">
            <w:pPr>
              <w:keepNext/>
              <w:tabs>
                <w:tab w:val="left" w:pos="3119"/>
              </w:tabs>
              <w:jc w:val="center"/>
              <w:rPr>
                <w:ins w:id="907" w:author="Author" w:date="2024-06-12T07:40:00Z"/>
                <w:rFonts w:ascii="Arial" w:hAnsi="Arial" w:cs="Arial"/>
                <w:bCs/>
                <w:lang w:val="en-US"/>
              </w:rPr>
            </w:pPr>
            <w:ins w:id="908" w:author="Author" w:date="2024-06-12T07:40:00Z">
              <w:r w:rsidRPr="00C035E1">
                <w:rPr>
                  <w:rFonts w:ascii="Arial" w:hAnsi="Arial" w:cs="Arial"/>
                  <w:bCs/>
                  <w:lang w:val="en-US"/>
                </w:rPr>
                <w:t>= £</w:t>
              </w:r>
              <w:r>
                <w:rPr>
                  <w:rFonts w:ascii="Arial" w:hAnsi="Arial" w:cs="Arial"/>
                  <w:bCs/>
                  <w:lang w:val="en-US"/>
                </w:rPr>
                <w:t>1,800</w:t>
              </w:r>
            </w:ins>
          </w:p>
        </w:tc>
        <w:tc>
          <w:tcPr>
            <w:tcW w:w="1560" w:type="dxa"/>
            <w:tcBorders>
              <w:top w:val="single" w:sz="4" w:space="0" w:color="auto"/>
              <w:left w:val="single" w:sz="4" w:space="0" w:color="auto"/>
              <w:bottom w:val="single" w:sz="4" w:space="0" w:color="auto"/>
              <w:right w:val="single" w:sz="4" w:space="0" w:color="auto"/>
            </w:tcBorders>
          </w:tcPr>
          <w:p w14:paraId="63B11AE4" w14:textId="77777777" w:rsidR="0020014F" w:rsidRPr="00C035E1" w:rsidDel="00E97E2C" w:rsidRDefault="0020014F" w:rsidP="00D347ED">
            <w:pPr>
              <w:keepNext/>
              <w:tabs>
                <w:tab w:val="left" w:pos="3119"/>
              </w:tabs>
              <w:jc w:val="center"/>
              <w:rPr>
                <w:ins w:id="909" w:author="Author" w:date="2024-06-12T07:40:00Z"/>
                <w:rFonts w:ascii="Arial" w:hAnsi="Arial" w:cs="Arial"/>
                <w:bCs/>
                <w:lang w:val="en-US"/>
              </w:rPr>
            </w:pPr>
            <w:ins w:id="910" w:author="Author" w:date="2024-06-12T07:40:00Z">
              <w:r>
                <w:rPr>
                  <w:rFonts w:ascii="Arial" w:hAnsi="Arial" w:cs="Arial"/>
                  <w:bCs/>
                  <w:lang w:val="en-US"/>
                </w:rPr>
                <w:t>£1,752</w:t>
              </w:r>
            </w:ins>
          </w:p>
        </w:tc>
        <w:tc>
          <w:tcPr>
            <w:tcW w:w="1560" w:type="dxa"/>
            <w:tcBorders>
              <w:top w:val="single" w:sz="4" w:space="0" w:color="auto"/>
              <w:left w:val="single" w:sz="4" w:space="0" w:color="auto"/>
              <w:bottom w:val="single" w:sz="4" w:space="0" w:color="auto"/>
              <w:right w:val="single" w:sz="4" w:space="0" w:color="auto"/>
            </w:tcBorders>
          </w:tcPr>
          <w:p w14:paraId="1C618881" w14:textId="77777777" w:rsidR="0020014F" w:rsidRPr="00C035E1" w:rsidDel="00E97E2C" w:rsidRDefault="0020014F" w:rsidP="00D347ED">
            <w:pPr>
              <w:keepNext/>
              <w:tabs>
                <w:tab w:val="left" w:pos="3119"/>
              </w:tabs>
              <w:jc w:val="center"/>
              <w:rPr>
                <w:ins w:id="911" w:author="Author" w:date="2024-06-12T07:40:00Z"/>
                <w:rFonts w:ascii="Arial" w:hAnsi="Arial" w:cs="Arial"/>
                <w:bCs/>
                <w:lang w:val="en-US"/>
              </w:rPr>
            </w:pPr>
            <w:ins w:id="912" w:author="Author" w:date="2024-06-12T07:40:00Z">
              <w:r>
                <w:rPr>
                  <w:rFonts w:ascii="Arial" w:hAnsi="Arial" w:cs="Arial"/>
                  <w:bCs/>
                  <w:lang w:val="en-US"/>
                </w:rPr>
                <w:t>£48</w:t>
              </w:r>
            </w:ins>
          </w:p>
        </w:tc>
      </w:tr>
      <w:tr w:rsidR="0020014F" w14:paraId="30D550CB" w14:textId="77777777" w:rsidTr="00D347ED">
        <w:trPr>
          <w:ins w:id="913" w:author="Author" w:date="2024-06-12T07:40:00Z"/>
        </w:trPr>
        <w:tc>
          <w:tcPr>
            <w:tcW w:w="1050" w:type="dxa"/>
            <w:tcBorders>
              <w:top w:val="single" w:sz="4" w:space="0" w:color="auto"/>
              <w:left w:val="single" w:sz="4" w:space="0" w:color="auto"/>
              <w:bottom w:val="single" w:sz="4" w:space="0" w:color="auto"/>
              <w:right w:val="single" w:sz="4" w:space="0" w:color="auto"/>
            </w:tcBorders>
            <w:shd w:val="clear" w:color="auto" w:fill="auto"/>
          </w:tcPr>
          <w:p w14:paraId="79026A1C" w14:textId="77777777" w:rsidR="0020014F" w:rsidRPr="00C035E1" w:rsidRDefault="0020014F" w:rsidP="00D347ED">
            <w:pPr>
              <w:tabs>
                <w:tab w:val="left" w:pos="3119"/>
              </w:tabs>
              <w:jc w:val="center"/>
              <w:rPr>
                <w:ins w:id="914" w:author="Author" w:date="2024-06-12T07:40:00Z"/>
                <w:rFonts w:ascii="Arial" w:hAnsi="Arial" w:cs="Arial"/>
                <w:bCs/>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CADB532" w14:textId="77777777" w:rsidR="0020014F" w:rsidRPr="00C035E1" w:rsidDel="000C6451" w:rsidRDefault="0020014F" w:rsidP="00D347ED">
            <w:pPr>
              <w:tabs>
                <w:tab w:val="left" w:pos="3119"/>
              </w:tabs>
              <w:jc w:val="center"/>
              <w:rPr>
                <w:ins w:id="915" w:author="Author" w:date="2024-06-12T07:40:00Z"/>
                <w:rFonts w:ascii="Arial" w:hAnsi="Arial" w:cs="Arial"/>
                <w:bCs/>
                <w:lang w:val="en-U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F0D3746" w14:textId="77777777" w:rsidR="0020014F" w:rsidRPr="00C035E1" w:rsidRDefault="0020014F" w:rsidP="00D347ED">
            <w:pPr>
              <w:tabs>
                <w:tab w:val="left" w:pos="3119"/>
              </w:tabs>
              <w:jc w:val="center"/>
              <w:rPr>
                <w:ins w:id="916" w:author="Author" w:date="2024-06-12T07:40:00Z"/>
                <w:rFonts w:ascii="Arial" w:hAnsi="Arial" w:cs="Arial"/>
                <w:bCs/>
                <w:lang w:val="en-US"/>
              </w:rPr>
            </w:pPr>
            <w:ins w:id="917" w:author="Author" w:date="2024-06-12T07:40:00Z">
              <w:r>
                <w:rPr>
                  <w:rFonts w:ascii="Arial" w:hAnsi="Arial" w:cs="Arial"/>
                  <w:bCs/>
                  <w:lang w:val="en-US"/>
                </w:rPr>
                <w:t>Total</w:t>
              </w:r>
            </w:ins>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90E58DD" w14:textId="77777777" w:rsidR="0020014F" w:rsidRPr="00C035E1" w:rsidRDefault="0020014F" w:rsidP="00D347ED">
            <w:pPr>
              <w:tabs>
                <w:tab w:val="left" w:pos="3119"/>
              </w:tabs>
              <w:jc w:val="center"/>
              <w:rPr>
                <w:ins w:id="918" w:author="Author" w:date="2024-06-12T07:40:00Z"/>
                <w:rFonts w:ascii="Arial" w:hAnsi="Arial" w:cs="Arial"/>
                <w:bCs/>
                <w:lang w:val="en-US"/>
              </w:rPr>
            </w:pPr>
            <w:ins w:id="919" w:author="Author" w:date="2024-06-12T07:40:00Z">
              <w:r>
                <w:rPr>
                  <w:rFonts w:ascii="Arial" w:hAnsi="Arial" w:cs="Arial"/>
                  <w:bCs/>
                  <w:lang w:val="en-US"/>
                </w:rPr>
                <w:t>£20,700</w:t>
              </w:r>
            </w:ins>
          </w:p>
        </w:tc>
        <w:tc>
          <w:tcPr>
            <w:tcW w:w="1560" w:type="dxa"/>
            <w:tcBorders>
              <w:top w:val="single" w:sz="4" w:space="0" w:color="auto"/>
              <w:left w:val="single" w:sz="4" w:space="0" w:color="auto"/>
              <w:bottom w:val="single" w:sz="4" w:space="0" w:color="auto"/>
              <w:right w:val="single" w:sz="4" w:space="0" w:color="auto"/>
            </w:tcBorders>
          </w:tcPr>
          <w:p w14:paraId="5673E75B" w14:textId="77777777" w:rsidR="0020014F" w:rsidRDefault="0020014F" w:rsidP="00D347ED">
            <w:pPr>
              <w:tabs>
                <w:tab w:val="left" w:pos="3119"/>
              </w:tabs>
              <w:jc w:val="center"/>
              <w:rPr>
                <w:ins w:id="920" w:author="Author" w:date="2024-06-12T07:40:00Z"/>
                <w:rFonts w:ascii="Arial" w:hAnsi="Arial" w:cs="Arial"/>
                <w:bCs/>
                <w:lang w:val="en-US"/>
              </w:rPr>
            </w:pPr>
            <w:ins w:id="921" w:author="Author" w:date="2024-06-12T07:40:00Z">
              <w:r>
                <w:rPr>
                  <w:rFonts w:ascii="Arial" w:hAnsi="Arial" w:cs="Arial"/>
                  <w:bCs/>
                  <w:lang w:val="en-US"/>
                </w:rPr>
                <w:t>£20,002</w:t>
              </w:r>
            </w:ins>
          </w:p>
        </w:tc>
        <w:tc>
          <w:tcPr>
            <w:tcW w:w="1560" w:type="dxa"/>
            <w:tcBorders>
              <w:top w:val="single" w:sz="4" w:space="0" w:color="auto"/>
              <w:left w:val="single" w:sz="4" w:space="0" w:color="auto"/>
              <w:bottom w:val="single" w:sz="4" w:space="0" w:color="auto"/>
              <w:right w:val="single" w:sz="4" w:space="0" w:color="auto"/>
            </w:tcBorders>
          </w:tcPr>
          <w:p w14:paraId="377F7C6E" w14:textId="77777777" w:rsidR="0020014F" w:rsidRDefault="0020014F" w:rsidP="00D347ED">
            <w:pPr>
              <w:tabs>
                <w:tab w:val="left" w:pos="3119"/>
              </w:tabs>
              <w:jc w:val="center"/>
              <w:rPr>
                <w:ins w:id="922" w:author="Author" w:date="2024-06-12T07:40:00Z"/>
                <w:rFonts w:ascii="Arial" w:hAnsi="Arial" w:cs="Arial"/>
                <w:bCs/>
                <w:lang w:val="en-US"/>
              </w:rPr>
            </w:pPr>
            <w:ins w:id="923" w:author="Author" w:date="2024-06-12T07:40:00Z">
              <w:r>
                <w:rPr>
                  <w:rFonts w:ascii="Arial" w:hAnsi="Arial" w:cs="Arial"/>
                  <w:bCs/>
                  <w:lang w:val="en-US"/>
                </w:rPr>
                <w:t>£698</w:t>
              </w:r>
            </w:ins>
          </w:p>
        </w:tc>
      </w:tr>
    </w:tbl>
    <w:p w14:paraId="02894481" w14:textId="77777777" w:rsidR="0020014F" w:rsidRDefault="0020014F" w:rsidP="0020014F">
      <w:pPr>
        <w:tabs>
          <w:tab w:val="left" w:pos="3119"/>
        </w:tabs>
        <w:spacing w:after="240"/>
        <w:rPr>
          <w:ins w:id="924" w:author="Author" w:date="2024-06-12T07:40:00Z"/>
          <w:rFonts w:ascii="Arial" w:hAnsi="Arial" w:cs="Arial"/>
          <w:sz w:val="22"/>
          <w:szCs w:val="22"/>
        </w:rPr>
      </w:pPr>
      <w:ins w:id="925" w:author="Author" w:date="2024-06-12T07:40:00Z">
        <w:r>
          <w:rPr>
            <w:rFonts w:ascii="Arial" w:hAnsi="Arial" w:cs="Arial"/>
            <w:sz w:val="22"/>
            <w:szCs w:val="22"/>
          </w:rPr>
          <w:t xml:space="preserve"> </w:t>
        </w:r>
      </w:ins>
    </w:p>
    <w:p w14:paraId="6715CAA6" w14:textId="77777777" w:rsidR="0020014F" w:rsidRDefault="0020014F" w:rsidP="0020014F">
      <w:pPr>
        <w:tabs>
          <w:tab w:val="left" w:pos="3119"/>
        </w:tabs>
        <w:spacing w:after="240"/>
        <w:rPr>
          <w:ins w:id="926" w:author="Author" w:date="2024-06-12T07:40:00Z"/>
          <w:rFonts w:ascii="Arial" w:hAnsi="Arial" w:cs="Arial"/>
          <w:sz w:val="22"/>
          <w:szCs w:val="22"/>
        </w:rPr>
      </w:pPr>
      <w:ins w:id="927" w:author="Author" w:date="2024-06-12T07:40:00Z">
        <w:r>
          <w:rPr>
            <w:rFonts w:ascii="Arial" w:hAnsi="Arial" w:cs="Arial"/>
            <w:sz w:val="22"/>
            <w:szCs w:val="22"/>
          </w:rPr>
          <w:t>If the Supplier’s TDR quantity was the same for every month of the year, the total TDR reconciliation charge would be:</w:t>
        </w:r>
      </w:ins>
    </w:p>
    <w:p w14:paraId="4A0C2E94" w14:textId="77777777" w:rsidR="0020014F" w:rsidRDefault="0020014F" w:rsidP="0020014F">
      <w:pPr>
        <w:keepNext/>
        <w:tabs>
          <w:tab w:val="left" w:pos="2835"/>
        </w:tabs>
        <w:spacing w:after="240"/>
        <w:rPr>
          <w:ins w:id="928" w:author="Author" w:date="2024-06-12T07:40:00Z"/>
          <w:rFonts w:ascii="Arial" w:hAnsi="Arial" w:cs="Arial"/>
          <w:sz w:val="22"/>
          <w:szCs w:val="22"/>
        </w:rPr>
      </w:pPr>
      <w:ins w:id="929" w:author="Author" w:date="2024-06-12T07:40:00Z">
        <w:r>
          <w:rPr>
            <w:rFonts w:ascii="Arial" w:hAnsi="Arial" w:cs="Arial"/>
            <w:sz w:val="22"/>
            <w:szCs w:val="22"/>
          </w:rPr>
          <w:t>TDR Reconciliation Charge</w:t>
        </w:r>
        <w:r>
          <w:rPr>
            <w:rFonts w:ascii="Arial" w:hAnsi="Arial" w:cs="Arial"/>
            <w:sz w:val="22"/>
            <w:szCs w:val="22"/>
          </w:rPr>
          <w:tab/>
          <w:t xml:space="preserve">= [ (230-240) * 1 + (200-180) * 2 + (5000-4800) * </w:t>
        </w:r>
        <w:proofErr w:type="gramStart"/>
        <w:r>
          <w:rPr>
            <w:rFonts w:ascii="Arial" w:hAnsi="Arial" w:cs="Arial"/>
            <w:sz w:val="22"/>
            <w:szCs w:val="22"/>
          </w:rPr>
          <w:t>0.012 ]</w:t>
        </w:r>
        <w:proofErr w:type="gramEnd"/>
        <w:r>
          <w:rPr>
            <w:rFonts w:ascii="Arial" w:hAnsi="Arial" w:cs="Arial"/>
            <w:sz w:val="22"/>
            <w:szCs w:val="22"/>
          </w:rPr>
          <w:t xml:space="preserve"> *365</w:t>
        </w:r>
      </w:ins>
    </w:p>
    <w:p w14:paraId="1942F6EC" w14:textId="08B14C15" w:rsidR="0022187C" w:rsidRDefault="0020014F" w:rsidP="0020014F">
      <w:pPr>
        <w:rPr>
          <w:ins w:id="930" w:author="Author" w:date="2024-06-12T07:41:00Z"/>
          <w:rFonts w:ascii="Arial" w:hAnsi="Arial" w:cs="Arial"/>
          <w:sz w:val="22"/>
          <w:szCs w:val="22"/>
        </w:rPr>
      </w:pPr>
      <w:ins w:id="931" w:author="Author" w:date="2024-06-12T07:40:00Z">
        <w:r>
          <w:rPr>
            <w:rFonts w:ascii="Arial" w:hAnsi="Arial" w:cs="Arial"/>
            <w:sz w:val="22"/>
            <w:szCs w:val="22"/>
          </w:rPr>
          <w:tab/>
        </w:r>
      </w:ins>
      <w:ins w:id="932" w:author="Author" w:date="2024-06-12T07:41:00Z">
        <w:r w:rsidR="00967F11">
          <w:rPr>
            <w:rFonts w:ascii="Arial" w:hAnsi="Arial" w:cs="Arial"/>
            <w:sz w:val="22"/>
            <w:szCs w:val="22"/>
          </w:rPr>
          <w:tab/>
        </w:r>
      </w:ins>
      <w:ins w:id="933" w:author="Author" w:date="2024-06-12T07:42:00Z">
        <w:r w:rsidR="00967F11">
          <w:rPr>
            <w:rFonts w:ascii="Arial" w:hAnsi="Arial" w:cs="Arial"/>
            <w:sz w:val="22"/>
            <w:szCs w:val="22"/>
          </w:rPr>
          <w:tab/>
        </w:r>
        <w:r w:rsidR="00967F11">
          <w:rPr>
            <w:rFonts w:ascii="Arial" w:hAnsi="Arial" w:cs="Arial"/>
            <w:sz w:val="22"/>
            <w:szCs w:val="22"/>
          </w:rPr>
          <w:tab/>
        </w:r>
      </w:ins>
      <w:ins w:id="934" w:author="Author" w:date="2024-06-12T07:40:00Z">
        <w:r>
          <w:rPr>
            <w:rFonts w:ascii="Arial" w:hAnsi="Arial" w:cs="Arial"/>
            <w:sz w:val="22"/>
            <w:szCs w:val="22"/>
          </w:rPr>
          <w:t>= £11,826</w:t>
        </w:r>
      </w:ins>
    </w:p>
    <w:p w14:paraId="19991BCF" w14:textId="77777777" w:rsidR="007432D9" w:rsidRDefault="007432D9" w:rsidP="0020014F">
      <w:pPr>
        <w:rPr>
          <w:ins w:id="935" w:author="Author" w:date="2024-06-12T07:41:00Z"/>
          <w:rFonts w:ascii="Arial" w:hAnsi="Arial" w:cs="Arial"/>
          <w:sz w:val="22"/>
          <w:szCs w:val="22"/>
        </w:rPr>
      </w:pPr>
    </w:p>
    <w:p w14:paraId="5162B17F" w14:textId="77777777" w:rsidR="00967F11" w:rsidDel="00BA77A6" w:rsidRDefault="00967F11" w:rsidP="00967F11">
      <w:pPr>
        <w:pStyle w:val="BodyText"/>
        <w:rPr>
          <w:ins w:id="936" w:author="Author" w:date="2024-06-12T07:41:00Z"/>
          <w:del w:id="937" w:author="Author" w:date="2024-06-12T08:00:00Z"/>
        </w:rPr>
      </w:pPr>
      <w:ins w:id="938" w:author="Author" w:date="2024-06-12T07:41:00Z">
        <w:r w:rsidRPr="008E4447">
          <w:rPr>
            <w:rFonts w:ascii="Arial" w:hAnsi="Arial" w:cs="Arial"/>
            <w:sz w:val="22"/>
            <w:szCs w:val="22"/>
          </w:rPr>
          <w:t xml:space="preserve">The monthly reconciliation amount is the monthly outturn </w:t>
        </w:r>
        <w:r>
          <w:rPr>
            <w:rFonts w:ascii="Arial" w:hAnsi="Arial" w:cs="Arial"/>
            <w:sz w:val="22"/>
            <w:szCs w:val="22"/>
          </w:rPr>
          <w:t>Transmission Demand Residual Charge</w:t>
        </w:r>
        <w:r w:rsidRPr="008E4447">
          <w:rPr>
            <w:rFonts w:ascii="Arial" w:hAnsi="Arial" w:cs="Arial"/>
            <w:sz w:val="22"/>
            <w:szCs w:val="22"/>
          </w:rPr>
          <w:t xml:space="preserve"> less the monthly invoiced amount.  Interest payments are calculated based on these monthly reconciliation amounts using Barclays Base Rate.  </w:t>
        </w:r>
      </w:ins>
    </w:p>
    <w:p w14:paraId="524027A2" w14:textId="77777777" w:rsidR="00967F11" w:rsidRDefault="00967F11">
      <w:pPr>
        <w:pStyle w:val="BodyText"/>
        <w:rPr>
          <w:ins w:id="939" w:author="Author" w:date="2024-06-12T07:41:00Z"/>
        </w:rPr>
        <w:pPrChange w:id="940" w:author="Author" w:date="2024-06-12T08:00:00Z">
          <w:pPr>
            <w:tabs>
              <w:tab w:val="left" w:pos="3119"/>
            </w:tabs>
            <w:spacing w:after="240"/>
          </w:pPr>
        </w:pPrChange>
      </w:pPr>
    </w:p>
    <w:p w14:paraId="0CEE80A3" w14:textId="77777777" w:rsidR="006E461F" w:rsidRDefault="006E461F" w:rsidP="00967F11">
      <w:pPr>
        <w:pStyle w:val="1"/>
        <w:rPr>
          <w:ins w:id="941" w:author="Author" w:date="2024-06-12T09:00:00Z"/>
          <w:rFonts w:ascii="Arial" w:hAnsi="Arial" w:cs="Arial"/>
          <w:szCs w:val="22"/>
        </w:rPr>
      </w:pPr>
    </w:p>
    <w:p w14:paraId="023D4B2C" w14:textId="01EA19DA" w:rsidR="00967F11" w:rsidRPr="002E4F8A" w:rsidRDefault="00967F11" w:rsidP="00967F11">
      <w:pPr>
        <w:pStyle w:val="1"/>
        <w:rPr>
          <w:ins w:id="942" w:author="Author" w:date="2024-06-12T07:41:00Z"/>
          <w:rFonts w:ascii="Arial" w:hAnsi="Arial" w:cs="Arial"/>
          <w:szCs w:val="22"/>
        </w:rPr>
      </w:pPr>
      <w:ins w:id="943" w:author="Author" w:date="2024-06-12T07:41:00Z">
        <w:r>
          <w:rPr>
            <w:rFonts w:ascii="Arial" w:hAnsi="Arial" w:cs="Arial"/>
            <w:szCs w:val="22"/>
          </w:rPr>
          <w:t>On the above examples, t</w:t>
        </w:r>
        <w:r w:rsidRPr="008E4447">
          <w:rPr>
            <w:rFonts w:ascii="Arial" w:hAnsi="Arial" w:cs="Arial"/>
            <w:szCs w:val="22"/>
          </w:rPr>
          <w:t>he net initi</w:t>
        </w:r>
        <w:r w:rsidRPr="002E4F8A">
          <w:rPr>
            <w:rFonts w:ascii="Arial" w:hAnsi="Arial" w:cs="Arial"/>
            <w:szCs w:val="22"/>
          </w:rPr>
          <w:t xml:space="preserve">al TNUoS demand reconciliation charge </w:t>
        </w:r>
        <w:r>
          <w:rPr>
            <w:rFonts w:ascii="Arial" w:hAnsi="Arial" w:cs="Arial"/>
            <w:szCs w:val="22"/>
          </w:rPr>
          <w:t xml:space="preserve">(across HH, EE, NHH and TDR, but excluding interest) </w:t>
        </w:r>
        <w:r w:rsidRPr="002E4F8A">
          <w:rPr>
            <w:rFonts w:ascii="Arial" w:hAnsi="Arial" w:cs="Arial"/>
            <w:szCs w:val="22"/>
          </w:rPr>
          <w:t>is therefore</w:t>
        </w:r>
        <w:r>
          <w:rPr>
            <w:rFonts w:ascii="Arial" w:hAnsi="Arial" w:cs="Arial"/>
            <w:szCs w:val="22"/>
          </w:rPr>
          <w:t xml:space="preserve"> </w:t>
        </w:r>
        <w:r w:rsidRPr="002E4F8A">
          <w:rPr>
            <w:rFonts w:ascii="Arial" w:hAnsi="Arial" w:cs="Arial"/>
            <w:szCs w:val="22"/>
          </w:rPr>
          <w:t>£18,000 + £500 - £12,000</w:t>
        </w:r>
        <w:r>
          <w:rPr>
            <w:rFonts w:ascii="Arial" w:hAnsi="Arial" w:cs="Arial"/>
            <w:szCs w:val="22"/>
          </w:rPr>
          <w:t xml:space="preserve"> + £11,826 = £18,326</w:t>
        </w:r>
        <w:r w:rsidRPr="002E4F8A">
          <w:rPr>
            <w:rFonts w:ascii="Arial" w:hAnsi="Arial" w:cs="Arial"/>
            <w:szCs w:val="22"/>
          </w:rPr>
          <w:t>.</w:t>
        </w:r>
      </w:ins>
    </w:p>
    <w:p w14:paraId="21028163" w14:textId="38FC7DA9" w:rsidR="007432D9" w:rsidRDefault="007432D9" w:rsidP="0020014F">
      <w:pPr>
        <w:rPr>
          <w:ins w:id="944" w:author="Author" w:date="2024-06-12T09:39:00Z"/>
          <w:rFonts w:ascii="Arial" w:hAnsi="Arial" w:cs="Arial"/>
          <w:lang w:eastAsia="en-US"/>
        </w:rPr>
      </w:pPr>
    </w:p>
    <w:p w14:paraId="496D86CC" w14:textId="77777777" w:rsidR="00C60258" w:rsidRDefault="00C60258" w:rsidP="0020014F">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pPr>
        <w:pStyle w:val="Heading2"/>
        <w:rPr>
          <w:rFonts w:ascii="Arial" w:hAnsi="Arial" w:cs="Arial"/>
        </w:rPr>
        <w:pPrChange w:id="945" w:author="Author" w:date="2024-06-12T09:00:00Z">
          <w:pPr>
            <w:tabs>
              <w:tab w:val="left" w:pos="3119"/>
            </w:tabs>
            <w:spacing w:after="240"/>
          </w:pPr>
        </w:pPrChange>
      </w:pPr>
    </w:p>
    <w:p w14:paraId="59CC0C83" w14:textId="77777777" w:rsidR="0022187C" w:rsidRPr="00C60258" w:rsidRDefault="0022187C" w:rsidP="0022187C">
      <w:pPr>
        <w:tabs>
          <w:tab w:val="left" w:pos="3119"/>
        </w:tabs>
        <w:spacing w:after="240"/>
        <w:rPr>
          <w:rFonts w:ascii="Arial" w:hAnsi="Arial" w:cs="Arial"/>
          <w:sz w:val="22"/>
          <w:szCs w:val="22"/>
          <w:rPrChange w:id="946" w:author="Author" w:date="2024-06-12T09:01:00Z">
            <w:rPr>
              <w:rFonts w:ascii="Arial" w:hAnsi="Arial" w:cs="Arial"/>
            </w:rPr>
          </w:rPrChange>
        </w:rPr>
      </w:pPr>
      <w:r>
        <w:rPr>
          <w:rFonts w:ascii="Arial" w:hAnsi="Arial" w:cs="Arial"/>
        </w:rPr>
        <w:t xml:space="preserve">Finally, </w:t>
      </w:r>
      <w:r w:rsidRPr="00C60258">
        <w:rPr>
          <w:rFonts w:ascii="Arial" w:hAnsi="Arial" w:cs="Arial"/>
          <w:sz w:val="22"/>
          <w:szCs w:val="22"/>
          <w:rPrChange w:id="947" w:author="Author" w:date="2024-06-12T09:01:00Z">
            <w:rPr>
              <w:rFonts w:ascii="Arial" w:hAnsi="Arial" w:cs="Arial"/>
            </w:rPr>
          </w:rPrChange>
        </w:rPr>
        <w:t xml:space="preserve">let us now suppose that after all </w:t>
      </w:r>
      <w:r w:rsidRPr="00C60258">
        <w:rPr>
          <w:rFonts w:ascii="Arial" w:hAnsi="Arial" w:cs="Arial"/>
          <w:sz w:val="22"/>
          <w:szCs w:val="22"/>
          <w:u w:val="single"/>
          <w:rPrChange w:id="948" w:author="Author" w:date="2024-06-12T09:01:00Z">
            <w:rPr>
              <w:rFonts w:ascii="Arial" w:hAnsi="Arial" w:cs="Arial"/>
              <w:u w:val="single"/>
            </w:rPr>
          </w:rPrChange>
        </w:rPr>
        <w:t>final</w:t>
      </w:r>
      <w:r w:rsidRPr="00C60258">
        <w:rPr>
          <w:rFonts w:ascii="Arial" w:hAnsi="Arial" w:cs="Arial"/>
          <w:sz w:val="22"/>
          <w:szCs w:val="22"/>
          <w:rPrChange w:id="949" w:author="Author" w:date="2024-06-12T09:01:00Z">
            <w:rPr>
              <w:rFonts w:ascii="Arial" w:hAnsi="Arial" w:cs="Arial"/>
            </w:rPr>
          </w:rPrChange>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2903"/>
        <w:gridCol w:w="3124"/>
      </w:tblGrid>
      <w:tr w:rsidR="0022187C" w:rsidRPr="00C60258"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60258" w:rsidRDefault="0022187C" w:rsidP="00C035E1">
            <w:pPr>
              <w:tabs>
                <w:tab w:val="left" w:pos="3119"/>
              </w:tabs>
              <w:spacing w:after="240"/>
              <w:jc w:val="center"/>
              <w:rPr>
                <w:rFonts w:ascii="Arial" w:hAnsi="Arial" w:cs="Arial"/>
                <w:b/>
                <w:bCs/>
                <w:sz w:val="22"/>
                <w:szCs w:val="22"/>
                <w:lang w:val="en-US"/>
                <w:rPrChange w:id="950" w:author="Author" w:date="2024-06-12T09:01:00Z">
                  <w:rPr>
                    <w:rFonts w:ascii="Arial" w:hAnsi="Arial" w:cs="Arial"/>
                    <w:b/>
                    <w:bCs/>
                    <w:lang w:val="en-US"/>
                  </w:rPr>
                </w:rPrChange>
              </w:rPr>
            </w:pPr>
            <w:r w:rsidRPr="00C60258">
              <w:rPr>
                <w:rFonts w:ascii="Arial" w:hAnsi="Arial" w:cs="Arial"/>
                <w:b/>
                <w:bCs/>
                <w:sz w:val="22"/>
                <w:szCs w:val="22"/>
                <w:lang w:val="en-US"/>
                <w:rPrChange w:id="951" w:author="Author" w:date="2024-06-12T09:01:00Z">
                  <w:rPr>
                    <w:rFonts w:ascii="Arial" w:hAnsi="Arial" w:cs="Arial"/>
                    <w:b/>
                    <w:bCs/>
                    <w:lang w:val="en-US"/>
                  </w:rPr>
                </w:rPrChange>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60258" w:rsidRDefault="0022187C" w:rsidP="00C035E1">
            <w:pPr>
              <w:tabs>
                <w:tab w:val="left" w:pos="3119"/>
              </w:tabs>
              <w:spacing w:after="240"/>
              <w:jc w:val="center"/>
              <w:rPr>
                <w:rFonts w:ascii="Arial" w:hAnsi="Arial" w:cs="Arial"/>
                <w:b/>
                <w:bCs/>
                <w:sz w:val="22"/>
                <w:szCs w:val="22"/>
                <w:lang w:val="en-US"/>
                <w:rPrChange w:id="952" w:author="Author" w:date="2024-06-12T09:01:00Z">
                  <w:rPr>
                    <w:rFonts w:ascii="Arial" w:hAnsi="Arial" w:cs="Arial"/>
                    <w:b/>
                    <w:bCs/>
                    <w:lang w:val="en-US"/>
                  </w:rPr>
                </w:rPrChange>
              </w:rPr>
            </w:pPr>
            <w:r w:rsidRPr="00C60258">
              <w:rPr>
                <w:rFonts w:ascii="Arial" w:hAnsi="Arial" w:cs="Arial"/>
                <w:b/>
                <w:bCs/>
                <w:sz w:val="22"/>
                <w:szCs w:val="22"/>
                <w:lang w:val="en-US"/>
                <w:rPrChange w:id="953" w:author="Author" w:date="2024-06-12T09:01:00Z">
                  <w:rPr>
                    <w:rFonts w:ascii="Arial" w:hAnsi="Arial" w:cs="Arial"/>
                    <w:b/>
                    <w:bCs/>
                    <w:lang w:val="en-US"/>
                  </w:rPr>
                </w:rPrChange>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60258" w:rsidRDefault="0022187C" w:rsidP="00C035E1">
            <w:pPr>
              <w:tabs>
                <w:tab w:val="left" w:pos="3119"/>
              </w:tabs>
              <w:spacing w:after="240"/>
              <w:jc w:val="center"/>
              <w:rPr>
                <w:rFonts w:ascii="Arial" w:hAnsi="Arial" w:cs="Arial"/>
                <w:b/>
                <w:bCs/>
                <w:sz w:val="22"/>
                <w:szCs w:val="22"/>
                <w:lang w:val="en-US"/>
                <w:rPrChange w:id="954" w:author="Author" w:date="2024-06-12T09:01:00Z">
                  <w:rPr>
                    <w:rFonts w:ascii="Arial" w:hAnsi="Arial" w:cs="Arial"/>
                    <w:b/>
                    <w:bCs/>
                    <w:lang w:val="en-US"/>
                  </w:rPr>
                </w:rPrChange>
              </w:rPr>
            </w:pPr>
            <w:r w:rsidRPr="00C60258">
              <w:rPr>
                <w:rFonts w:ascii="Arial" w:hAnsi="Arial" w:cs="Arial"/>
                <w:b/>
                <w:bCs/>
                <w:sz w:val="22"/>
                <w:szCs w:val="22"/>
                <w:lang w:val="en-US"/>
                <w:rPrChange w:id="955" w:author="Author" w:date="2024-06-12T09:01:00Z">
                  <w:rPr>
                    <w:rFonts w:ascii="Arial" w:hAnsi="Arial" w:cs="Arial"/>
                    <w:b/>
                    <w:bCs/>
                    <w:lang w:val="en-US"/>
                  </w:rPr>
                </w:rPrChange>
              </w:rPr>
              <w:t>Final Value</w:t>
            </w:r>
          </w:p>
        </w:tc>
      </w:tr>
      <w:tr w:rsidR="0022187C" w:rsidRPr="00C60258"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60258" w:rsidRDefault="0022187C" w:rsidP="00C035E1">
            <w:pPr>
              <w:tabs>
                <w:tab w:val="left" w:pos="3119"/>
              </w:tabs>
              <w:spacing w:after="240"/>
              <w:jc w:val="center"/>
              <w:rPr>
                <w:rFonts w:ascii="Arial" w:hAnsi="Arial" w:cs="Arial"/>
                <w:sz w:val="22"/>
                <w:szCs w:val="22"/>
                <w:lang w:val="en-US"/>
                <w:rPrChange w:id="956" w:author="Author" w:date="2024-06-12T09:01:00Z">
                  <w:rPr>
                    <w:rFonts w:ascii="Arial" w:hAnsi="Arial" w:cs="Arial"/>
                    <w:lang w:val="en-US"/>
                  </w:rPr>
                </w:rPrChange>
              </w:rPr>
            </w:pPr>
            <w:r w:rsidRPr="00C60258">
              <w:rPr>
                <w:rFonts w:ascii="Arial" w:hAnsi="Arial" w:cs="Arial"/>
                <w:sz w:val="22"/>
                <w:szCs w:val="22"/>
                <w:lang w:val="en-US"/>
                <w:rPrChange w:id="957" w:author="Author" w:date="2024-06-12T09:01:00Z">
                  <w:rPr>
                    <w:rFonts w:ascii="Arial" w:hAnsi="Arial" w:cs="Arial"/>
                    <w:lang w:val="en-US"/>
                  </w:rPr>
                </w:rPrChange>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60258" w:rsidRDefault="0022187C" w:rsidP="00C035E1">
            <w:pPr>
              <w:tabs>
                <w:tab w:val="left" w:pos="3119"/>
              </w:tabs>
              <w:spacing w:after="240"/>
              <w:jc w:val="center"/>
              <w:rPr>
                <w:rFonts w:ascii="Arial" w:hAnsi="Arial" w:cs="Arial"/>
                <w:sz w:val="22"/>
                <w:szCs w:val="22"/>
                <w:lang w:val="en-US"/>
                <w:rPrChange w:id="958" w:author="Author" w:date="2024-06-12T09:01:00Z">
                  <w:rPr>
                    <w:rFonts w:ascii="Arial" w:hAnsi="Arial" w:cs="Arial"/>
                    <w:lang w:val="en-US"/>
                  </w:rPr>
                </w:rPrChange>
              </w:rPr>
            </w:pPr>
            <w:r w:rsidRPr="00C60258">
              <w:rPr>
                <w:rFonts w:ascii="Arial" w:hAnsi="Arial" w:cs="Arial"/>
                <w:sz w:val="22"/>
                <w:szCs w:val="22"/>
                <w:lang w:val="en-US"/>
                <w:rPrChange w:id="959" w:author="Author" w:date="2024-06-12T09:01:00Z">
                  <w:rPr>
                    <w:rFonts w:ascii="Arial" w:hAnsi="Arial" w:cs="Arial"/>
                    <w:lang w:val="en-US"/>
                  </w:rPr>
                </w:rPrChange>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60258" w:rsidRDefault="0022187C" w:rsidP="00C035E1">
            <w:pPr>
              <w:tabs>
                <w:tab w:val="left" w:pos="3119"/>
              </w:tabs>
              <w:spacing w:after="240"/>
              <w:jc w:val="center"/>
              <w:rPr>
                <w:rFonts w:ascii="Arial" w:hAnsi="Arial" w:cs="Arial"/>
                <w:sz w:val="22"/>
                <w:szCs w:val="22"/>
                <w:lang w:val="en-US"/>
                <w:rPrChange w:id="960" w:author="Author" w:date="2024-06-12T09:01:00Z">
                  <w:rPr>
                    <w:rFonts w:ascii="Arial" w:hAnsi="Arial" w:cs="Arial"/>
                    <w:lang w:val="en-US"/>
                  </w:rPr>
                </w:rPrChange>
              </w:rPr>
            </w:pPr>
            <w:r w:rsidRPr="00C60258">
              <w:rPr>
                <w:rFonts w:ascii="Arial" w:hAnsi="Arial" w:cs="Arial"/>
                <w:sz w:val="22"/>
                <w:szCs w:val="22"/>
                <w:lang w:val="en-US"/>
                <w:rPrChange w:id="961" w:author="Author" w:date="2024-06-12T09:01:00Z">
                  <w:rPr>
                    <w:rFonts w:ascii="Arial" w:hAnsi="Arial" w:cs="Arial"/>
                    <w:lang w:val="en-US"/>
                  </w:rPr>
                </w:rPrChange>
              </w:rPr>
              <w:t>9,500kW</w:t>
            </w:r>
          </w:p>
        </w:tc>
      </w:tr>
      <w:tr w:rsidR="0022187C" w:rsidRPr="00C60258"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60258" w:rsidRDefault="0022187C" w:rsidP="00C035E1">
            <w:pPr>
              <w:tabs>
                <w:tab w:val="left" w:pos="3119"/>
              </w:tabs>
              <w:spacing w:after="240"/>
              <w:jc w:val="center"/>
              <w:rPr>
                <w:rFonts w:ascii="Arial" w:hAnsi="Arial" w:cs="Arial"/>
                <w:sz w:val="22"/>
                <w:szCs w:val="22"/>
                <w:lang w:val="en-US"/>
                <w:rPrChange w:id="962" w:author="Author" w:date="2024-06-12T09:01:00Z">
                  <w:rPr>
                    <w:rFonts w:ascii="Arial" w:hAnsi="Arial" w:cs="Arial"/>
                    <w:lang w:val="en-US"/>
                  </w:rPr>
                </w:rPrChange>
              </w:rPr>
            </w:pPr>
            <w:r w:rsidRPr="00C60258">
              <w:rPr>
                <w:rFonts w:ascii="Arial" w:hAnsi="Arial" w:cs="Arial"/>
                <w:sz w:val="22"/>
                <w:szCs w:val="22"/>
                <w:lang w:val="en-US"/>
                <w:rPrChange w:id="963" w:author="Author" w:date="2024-06-12T09:01:00Z">
                  <w:rPr>
                    <w:rFonts w:ascii="Arial" w:hAnsi="Arial" w:cs="Arial"/>
                    <w:lang w:val="en-US"/>
                  </w:rPr>
                </w:rPrChange>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4FB43515" w:rsidR="0022187C" w:rsidRPr="00C60258" w:rsidRDefault="00612D96" w:rsidP="00C035E1">
            <w:pPr>
              <w:tabs>
                <w:tab w:val="left" w:pos="3119"/>
              </w:tabs>
              <w:spacing w:after="240"/>
              <w:jc w:val="center"/>
              <w:rPr>
                <w:rFonts w:ascii="Arial" w:hAnsi="Arial" w:cs="Arial"/>
                <w:sz w:val="22"/>
                <w:szCs w:val="22"/>
                <w:lang w:val="en-US"/>
                <w:rPrChange w:id="964" w:author="Author" w:date="2024-06-12T09:01:00Z">
                  <w:rPr>
                    <w:rFonts w:ascii="Arial" w:hAnsi="Arial" w:cs="Arial"/>
                    <w:lang w:val="en-US"/>
                  </w:rPr>
                </w:rPrChange>
              </w:rPr>
            </w:pPr>
            <w:ins w:id="965" w:author="Author" w:date="2024-06-12T07:42:00Z">
              <w:r w:rsidRPr="00C60258">
                <w:rPr>
                  <w:rFonts w:ascii="Arial" w:hAnsi="Arial" w:cs="Arial"/>
                  <w:sz w:val="22"/>
                  <w:szCs w:val="22"/>
                  <w:lang w:val="en-US"/>
                  <w:rPrChange w:id="966" w:author="Author" w:date="2024-06-12T09:01:00Z">
                    <w:rPr>
                      <w:rFonts w:ascii="Arial" w:hAnsi="Arial" w:cs="Arial"/>
                      <w:lang w:val="en-US"/>
                    </w:rPr>
                  </w:rPrChange>
                </w:rPr>
                <w:t>-</w:t>
              </w:r>
            </w:ins>
            <w:r w:rsidR="0022187C" w:rsidRPr="00C60258">
              <w:rPr>
                <w:rFonts w:ascii="Arial" w:hAnsi="Arial" w:cs="Arial"/>
                <w:sz w:val="22"/>
                <w:szCs w:val="22"/>
                <w:lang w:val="en-US"/>
                <w:rPrChange w:id="967" w:author="Author" w:date="2024-06-12T09:01:00Z">
                  <w:rPr>
                    <w:rFonts w:ascii="Arial" w:hAnsi="Arial" w:cs="Arial"/>
                    <w:lang w:val="en-US"/>
                  </w:rPr>
                </w:rPrChange>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60258" w:rsidRDefault="0022187C" w:rsidP="00C035E1">
            <w:pPr>
              <w:tabs>
                <w:tab w:val="left" w:pos="3119"/>
              </w:tabs>
              <w:spacing w:after="240"/>
              <w:jc w:val="center"/>
              <w:rPr>
                <w:rFonts w:ascii="Arial" w:hAnsi="Arial" w:cs="Arial"/>
                <w:sz w:val="22"/>
                <w:szCs w:val="22"/>
                <w:lang w:val="en-US"/>
                <w:rPrChange w:id="968" w:author="Author" w:date="2024-06-12T09:01:00Z">
                  <w:rPr>
                    <w:rFonts w:ascii="Arial" w:hAnsi="Arial" w:cs="Arial"/>
                    <w:lang w:val="en-US"/>
                  </w:rPr>
                </w:rPrChange>
              </w:rPr>
            </w:pPr>
            <w:r w:rsidRPr="00C60258">
              <w:rPr>
                <w:rFonts w:ascii="Arial" w:hAnsi="Arial" w:cs="Arial"/>
                <w:sz w:val="22"/>
                <w:szCs w:val="22"/>
                <w:lang w:val="en-US"/>
                <w:rPrChange w:id="969" w:author="Author" w:date="2024-06-12T09:01:00Z">
                  <w:rPr>
                    <w:rFonts w:ascii="Arial" w:hAnsi="Arial" w:cs="Arial"/>
                    <w:lang w:val="en-US"/>
                  </w:rPr>
                </w:rPrChange>
              </w:rPr>
              <w:t>-550kW</w:t>
            </w:r>
          </w:p>
        </w:tc>
      </w:tr>
      <w:tr w:rsidR="0022187C" w:rsidRPr="00C60258"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60258" w:rsidRDefault="0022187C" w:rsidP="00C035E1">
            <w:pPr>
              <w:tabs>
                <w:tab w:val="left" w:pos="3119"/>
              </w:tabs>
              <w:spacing w:after="240"/>
              <w:jc w:val="center"/>
              <w:rPr>
                <w:rFonts w:ascii="Arial" w:hAnsi="Arial" w:cs="Arial"/>
                <w:sz w:val="22"/>
                <w:szCs w:val="22"/>
                <w:lang w:val="en-US"/>
                <w:rPrChange w:id="970" w:author="Author" w:date="2024-06-12T09:01:00Z">
                  <w:rPr>
                    <w:rFonts w:ascii="Arial" w:hAnsi="Arial" w:cs="Arial"/>
                    <w:lang w:val="en-US"/>
                  </w:rPr>
                </w:rPrChange>
              </w:rPr>
            </w:pPr>
            <w:r w:rsidRPr="00C60258">
              <w:rPr>
                <w:rFonts w:ascii="Arial" w:hAnsi="Arial" w:cs="Arial"/>
                <w:sz w:val="22"/>
                <w:szCs w:val="22"/>
                <w:lang w:val="en-US"/>
                <w:rPrChange w:id="971" w:author="Author" w:date="2024-06-12T09:01:00Z">
                  <w:rPr>
                    <w:rFonts w:ascii="Arial" w:hAnsi="Arial" w:cs="Arial"/>
                    <w:lang w:val="en-US"/>
                  </w:rPr>
                </w:rPrChange>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60258" w:rsidRDefault="0022187C" w:rsidP="00C035E1">
            <w:pPr>
              <w:tabs>
                <w:tab w:val="left" w:pos="3119"/>
              </w:tabs>
              <w:spacing w:after="240"/>
              <w:jc w:val="center"/>
              <w:rPr>
                <w:rFonts w:ascii="Arial" w:hAnsi="Arial" w:cs="Arial"/>
                <w:sz w:val="22"/>
                <w:szCs w:val="22"/>
                <w:lang w:val="en-US"/>
                <w:rPrChange w:id="972" w:author="Author" w:date="2024-06-12T09:01:00Z">
                  <w:rPr>
                    <w:rFonts w:ascii="Arial" w:hAnsi="Arial" w:cs="Arial"/>
                    <w:lang w:val="en-US"/>
                  </w:rPr>
                </w:rPrChange>
              </w:rPr>
            </w:pPr>
            <w:r w:rsidRPr="00C60258">
              <w:rPr>
                <w:rFonts w:ascii="Arial" w:hAnsi="Arial" w:cs="Arial"/>
                <w:sz w:val="22"/>
                <w:szCs w:val="22"/>
                <w:lang w:val="en-US"/>
                <w:rPrChange w:id="973" w:author="Author" w:date="2024-06-12T09:01:00Z">
                  <w:rPr>
                    <w:rFonts w:ascii="Arial" w:hAnsi="Arial" w:cs="Arial"/>
                    <w:lang w:val="en-US"/>
                  </w:rPr>
                </w:rPrChange>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60258" w:rsidRDefault="0022187C" w:rsidP="00C035E1">
            <w:pPr>
              <w:tabs>
                <w:tab w:val="left" w:pos="3119"/>
              </w:tabs>
              <w:spacing w:after="240"/>
              <w:jc w:val="center"/>
              <w:rPr>
                <w:rFonts w:ascii="Arial" w:hAnsi="Arial" w:cs="Arial"/>
                <w:sz w:val="22"/>
                <w:szCs w:val="22"/>
                <w:lang w:val="en-US"/>
                <w:rPrChange w:id="974" w:author="Author" w:date="2024-06-12T09:01:00Z">
                  <w:rPr>
                    <w:rFonts w:ascii="Arial" w:hAnsi="Arial" w:cs="Arial"/>
                    <w:lang w:val="en-US"/>
                  </w:rPr>
                </w:rPrChange>
              </w:rPr>
            </w:pPr>
            <w:r w:rsidRPr="00C60258">
              <w:rPr>
                <w:rFonts w:ascii="Arial" w:hAnsi="Arial" w:cs="Arial"/>
                <w:sz w:val="22"/>
                <w:szCs w:val="22"/>
                <w:lang w:val="en-US"/>
                <w:rPrChange w:id="975" w:author="Author" w:date="2024-06-12T09:01:00Z">
                  <w:rPr>
                    <w:rFonts w:ascii="Arial" w:hAnsi="Arial" w:cs="Arial"/>
                    <w:lang w:val="en-US"/>
                  </w:rPr>
                </w:rPrChange>
              </w:rPr>
              <w:t>16,700,000kWh</w:t>
            </w:r>
          </w:p>
        </w:tc>
      </w:tr>
      <w:tr w:rsidR="0022187C" w:rsidRPr="00C60258"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60258" w:rsidRDefault="0022187C" w:rsidP="00C035E1">
            <w:pPr>
              <w:tabs>
                <w:tab w:val="left" w:pos="3119"/>
              </w:tabs>
              <w:spacing w:after="240"/>
              <w:jc w:val="center"/>
              <w:rPr>
                <w:rFonts w:ascii="Arial" w:hAnsi="Arial" w:cs="Arial"/>
                <w:sz w:val="22"/>
                <w:szCs w:val="22"/>
                <w:lang w:val="en-US"/>
                <w:rPrChange w:id="976" w:author="Author" w:date="2024-06-12T09:01:00Z">
                  <w:rPr>
                    <w:rFonts w:ascii="Arial" w:hAnsi="Arial" w:cs="Arial"/>
                    <w:lang w:val="en-US"/>
                  </w:rPr>
                </w:rPrChange>
              </w:rPr>
            </w:pPr>
            <w:r w:rsidRPr="00C60258">
              <w:rPr>
                <w:rFonts w:ascii="Arial" w:hAnsi="Arial" w:cs="Arial"/>
                <w:bCs/>
                <w:sz w:val="22"/>
                <w:szCs w:val="22"/>
                <w:lang w:val="en-US"/>
                <w:rPrChange w:id="977" w:author="Author" w:date="2024-06-12T09:01:00Z">
                  <w:rPr>
                    <w:rFonts w:ascii="Arial" w:hAnsi="Arial" w:cs="Arial"/>
                    <w:bCs/>
                    <w:lang w:val="en-US"/>
                  </w:rPr>
                </w:rPrChange>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32E9D731" w:rsidR="0022187C" w:rsidRPr="00C60258" w:rsidRDefault="0022187C" w:rsidP="00C035E1">
            <w:pPr>
              <w:tabs>
                <w:tab w:val="left" w:pos="3119"/>
              </w:tabs>
              <w:spacing w:after="240"/>
              <w:jc w:val="center"/>
              <w:rPr>
                <w:rFonts w:ascii="Arial" w:hAnsi="Arial" w:cs="Arial"/>
                <w:sz w:val="22"/>
                <w:szCs w:val="22"/>
                <w:lang w:val="en-US"/>
                <w:rPrChange w:id="978" w:author="Author" w:date="2024-06-12T09:01:00Z">
                  <w:rPr>
                    <w:rFonts w:ascii="Arial" w:hAnsi="Arial" w:cs="Arial"/>
                    <w:lang w:val="en-US"/>
                  </w:rPr>
                </w:rPrChange>
              </w:rPr>
            </w:pPr>
            <w:r w:rsidRPr="00C60258">
              <w:rPr>
                <w:rFonts w:ascii="Arial" w:hAnsi="Arial" w:cs="Arial"/>
                <w:bCs/>
                <w:sz w:val="22"/>
                <w:szCs w:val="22"/>
                <w:lang w:val="en-US"/>
                <w:rPrChange w:id="979" w:author="Author" w:date="2024-06-12T09:01:00Z">
                  <w:rPr>
                    <w:rFonts w:ascii="Arial" w:hAnsi="Arial" w:cs="Arial"/>
                    <w:bCs/>
                    <w:lang w:val="en-US"/>
                  </w:rPr>
                </w:rPrChange>
              </w:rPr>
              <w:t>2</w:t>
            </w:r>
            <w:ins w:id="980" w:author="Author" w:date="2024-06-12T07:42:00Z">
              <w:r w:rsidR="00612D96" w:rsidRPr="00C60258">
                <w:rPr>
                  <w:rFonts w:ascii="Arial" w:hAnsi="Arial" w:cs="Arial"/>
                  <w:bCs/>
                  <w:sz w:val="22"/>
                  <w:szCs w:val="22"/>
                  <w:lang w:val="en-US"/>
                  <w:rPrChange w:id="981" w:author="Author" w:date="2024-06-12T09:01:00Z">
                    <w:rPr>
                      <w:rFonts w:ascii="Arial" w:hAnsi="Arial" w:cs="Arial"/>
                      <w:bCs/>
                      <w:lang w:val="en-US"/>
                    </w:rPr>
                  </w:rPrChange>
                </w:rPr>
                <w:t>30</w:t>
              </w:r>
            </w:ins>
            <w:del w:id="982" w:author="Author" w:date="2024-06-12T07:42:00Z">
              <w:r w:rsidRPr="00C60258" w:rsidDel="00612D96">
                <w:rPr>
                  <w:rFonts w:ascii="Arial" w:hAnsi="Arial" w:cs="Arial"/>
                  <w:bCs/>
                  <w:sz w:val="22"/>
                  <w:szCs w:val="22"/>
                  <w:lang w:val="en-US"/>
                  <w:rPrChange w:id="983" w:author="Author" w:date="2024-06-12T09:01:00Z">
                    <w:rPr>
                      <w:rFonts w:ascii="Arial" w:hAnsi="Arial" w:cs="Arial"/>
                      <w:bCs/>
                      <w:lang w:val="en-US"/>
                    </w:rPr>
                  </w:rPrChange>
                </w:rPr>
                <w:delText>5</w:delText>
              </w:r>
            </w:del>
            <w:r w:rsidRPr="00C60258">
              <w:rPr>
                <w:rFonts w:ascii="Arial" w:hAnsi="Arial" w:cs="Arial"/>
                <w:bCs/>
                <w:sz w:val="22"/>
                <w:szCs w:val="22"/>
                <w:lang w:val="en-US"/>
                <w:rPrChange w:id="984" w:author="Author" w:date="2024-06-12T09:01:00Z">
                  <w:rPr>
                    <w:rFonts w:ascii="Arial" w:hAnsi="Arial" w:cs="Arial"/>
                    <w:bCs/>
                    <w:lang w:val="en-US"/>
                  </w:rPr>
                </w:rPrChange>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AA1EC87" w:rsidR="0022187C" w:rsidRPr="00C60258" w:rsidRDefault="00612D96" w:rsidP="00C035E1">
            <w:pPr>
              <w:tabs>
                <w:tab w:val="left" w:pos="3119"/>
              </w:tabs>
              <w:spacing w:after="240"/>
              <w:jc w:val="center"/>
              <w:rPr>
                <w:rFonts w:ascii="Arial" w:hAnsi="Arial" w:cs="Arial"/>
                <w:sz w:val="22"/>
                <w:szCs w:val="22"/>
                <w:lang w:val="en-US"/>
                <w:rPrChange w:id="985" w:author="Author" w:date="2024-06-12T09:01:00Z">
                  <w:rPr>
                    <w:rFonts w:ascii="Arial" w:hAnsi="Arial" w:cs="Arial"/>
                    <w:lang w:val="en-US"/>
                  </w:rPr>
                </w:rPrChange>
              </w:rPr>
            </w:pPr>
            <w:ins w:id="986" w:author="Author" w:date="2024-06-12T07:42:00Z">
              <w:r w:rsidRPr="00C60258">
                <w:rPr>
                  <w:rFonts w:ascii="Arial" w:hAnsi="Arial" w:cs="Arial"/>
                  <w:bCs/>
                  <w:sz w:val="22"/>
                  <w:szCs w:val="22"/>
                  <w:lang w:val="en-US"/>
                  <w:rPrChange w:id="987" w:author="Author" w:date="2024-06-12T09:01:00Z">
                    <w:rPr>
                      <w:rFonts w:ascii="Arial" w:hAnsi="Arial" w:cs="Arial"/>
                      <w:bCs/>
                      <w:lang w:val="en-US"/>
                    </w:rPr>
                  </w:rPrChange>
                </w:rPr>
                <w:t>235</w:t>
              </w:r>
            </w:ins>
            <w:del w:id="988" w:author="Author" w:date="2024-06-12T07:42:00Z">
              <w:r w:rsidR="0022187C" w:rsidRPr="00C60258" w:rsidDel="00612D96">
                <w:rPr>
                  <w:rFonts w:ascii="Arial" w:hAnsi="Arial" w:cs="Arial"/>
                  <w:bCs/>
                  <w:sz w:val="22"/>
                  <w:szCs w:val="22"/>
                  <w:lang w:val="en-US"/>
                  <w:rPrChange w:id="989" w:author="Author" w:date="2024-06-12T09:01:00Z">
                    <w:rPr>
                      <w:rFonts w:ascii="Arial" w:hAnsi="Arial" w:cs="Arial"/>
                      <w:bCs/>
                      <w:lang w:val="en-US"/>
                    </w:rPr>
                  </w:rPrChange>
                </w:rPr>
                <w:delText>40</w:delText>
              </w:r>
            </w:del>
            <w:r w:rsidR="0022187C" w:rsidRPr="00C60258">
              <w:rPr>
                <w:rFonts w:ascii="Arial" w:hAnsi="Arial" w:cs="Arial"/>
                <w:bCs/>
                <w:sz w:val="22"/>
                <w:szCs w:val="22"/>
                <w:lang w:val="en-US"/>
                <w:rPrChange w:id="990" w:author="Author" w:date="2024-06-12T09:01:00Z">
                  <w:rPr>
                    <w:rFonts w:ascii="Arial" w:hAnsi="Arial" w:cs="Arial"/>
                    <w:bCs/>
                    <w:lang w:val="en-US"/>
                  </w:rPr>
                </w:rPrChange>
              </w:rPr>
              <w:t xml:space="preserve"> Sites</w:t>
            </w:r>
          </w:p>
        </w:tc>
      </w:tr>
      <w:tr w:rsidR="0022187C" w:rsidRPr="00C60258"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60258" w:rsidRDefault="0022187C" w:rsidP="00C035E1">
            <w:pPr>
              <w:tabs>
                <w:tab w:val="left" w:pos="3119"/>
              </w:tabs>
              <w:spacing w:after="240"/>
              <w:jc w:val="center"/>
              <w:rPr>
                <w:rFonts w:ascii="Arial" w:hAnsi="Arial" w:cs="Arial"/>
                <w:sz w:val="22"/>
                <w:szCs w:val="22"/>
                <w:lang w:val="en-US"/>
                <w:rPrChange w:id="991" w:author="Author" w:date="2024-06-12T09:01:00Z">
                  <w:rPr>
                    <w:rFonts w:ascii="Arial" w:hAnsi="Arial" w:cs="Arial"/>
                    <w:lang w:val="en-US"/>
                  </w:rPr>
                </w:rPrChange>
              </w:rPr>
            </w:pPr>
            <w:r w:rsidRPr="00C60258">
              <w:rPr>
                <w:rFonts w:ascii="Arial" w:hAnsi="Arial" w:cs="Arial"/>
                <w:bCs/>
                <w:sz w:val="22"/>
                <w:szCs w:val="22"/>
                <w:lang w:val="en-US"/>
                <w:rPrChange w:id="992" w:author="Author" w:date="2024-06-12T09:01:00Z">
                  <w:rPr>
                    <w:rFonts w:ascii="Arial" w:hAnsi="Arial" w:cs="Arial"/>
                    <w:bCs/>
                    <w:lang w:val="en-US"/>
                  </w:rPr>
                </w:rPrChange>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24B1E82F" w:rsidR="0022187C" w:rsidRPr="00C60258" w:rsidRDefault="009B098D" w:rsidP="00C035E1">
            <w:pPr>
              <w:tabs>
                <w:tab w:val="left" w:pos="3119"/>
              </w:tabs>
              <w:spacing w:after="240"/>
              <w:jc w:val="center"/>
              <w:rPr>
                <w:rFonts w:ascii="Arial" w:hAnsi="Arial" w:cs="Arial"/>
                <w:sz w:val="22"/>
                <w:szCs w:val="22"/>
                <w:lang w:val="en-US"/>
                <w:rPrChange w:id="993" w:author="Author" w:date="2024-06-12T09:01:00Z">
                  <w:rPr>
                    <w:rFonts w:ascii="Arial" w:hAnsi="Arial" w:cs="Arial"/>
                    <w:lang w:val="en-US"/>
                  </w:rPr>
                </w:rPrChange>
              </w:rPr>
            </w:pPr>
            <w:ins w:id="994" w:author="Author" w:date="2024-06-12T07:43:00Z">
              <w:r w:rsidRPr="00C60258">
                <w:rPr>
                  <w:rFonts w:ascii="Arial" w:hAnsi="Arial" w:cs="Arial"/>
                  <w:bCs/>
                  <w:sz w:val="22"/>
                  <w:szCs w:val="22"/>
                  <w:lang w:val="en-US"/>
                  <w:rPrChange w:id="995" w:author="Author" w:date="2024-06-12T09:01:00Z">
                    <w:rPr>
                      <w:rFonts w:ascii="Arial" w:hAnsi="Arial" w:cs="Arial"/>
                      <w:bCs/>
                      <w:lang w:val="en-US"/>
                    </w:rPr>
                  </w:rPrChange>
                </w:rPr>
                <w:t>200</w:t>
              </w:r>
            </w:ins>
            <w:del w:id="996" w:author="Author" w:date="2024-06-12T07:43:00Z">
              <w:r w:rsidR="0022187C" w:rsidRPr="00C60258" w:rsidDel="009B098D">
                <w:rPr>
                  <w:rFonts w:ascii="Arial" w:hAnsi="Arial" w:cs="Arial"/>
                  <w:bCs/>
                  <w:sz w:val="22"/>
                  <w:szCs w:val="22"/>
                  <w:lang w:val="en-US"/>
                  <w:rPrChange w:id="997" w:author="Author" w:date="2024-06-12T09:01:00Z">
                    <w:rPr>
                      <w:rFonts w:ascii="Arial" w:hAnsi="Arial" w:cs="Arial"/>
                      <w:bCs/>
                      <w:lang w:val="en-US"/>
                    </w:rPr>
                  </w:rPrChange>
                </w:rPr>
                <w:delText>15</w:delText>
              </w:r>
            </w:del>
            <w:r w:rsidR="0022187C" w:rsidRPr="00C60258">
              <w:rPr>
                <w:rFonts w:ascii="Arial" w:hAnsi="Arial" w:cs="Arial"/>
                <w:bCs/>
                <w:sz w:val="22"/>
                <w:szCs w:val="22"/>
                <w:lang w:val="en-US"/>
                <w:rPrChange w:id="998" w:author="Author" w:date="2024-06-12T09:01:00Z">
                  <w:rPr>
                    <w:rFonts w:ascii="Arial" w:hAnsi="Arial" w:cs="Arial"/>
                    <w:bCs/>
                    <w:lang w:val="en-US"/>
                  </w:rPr>
                </w:rPrChange>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2305F749" w:rsidR="0022187C" w:rsidRPr="00C60258" w:rsidRDefault="009B098D" w:rsidP="00C035E1">
            <w:pPr>
              <w:tabs>
                <w:tab w:val="left" w:pos="3119"/>
              </w:tabs>
              <w:spacing w:after="240"/>
              <w:jc w:val="center"/>
              <w:rPr>
                <w:rFonts w:ascii="Arial" w:hAnsi="Arial" w:cs="Arial"/>
                <w:sz w:val="22"/>
                <w:szCs w:val="22"/>
                <w:lang w:val="en-US"/>
                <w:rPrChange w:id="999" w:author="Author" w:date="2024-06-12T09:01:00Z">
                  <w:rPr>
                    <w:rFonts w:ascii="Arial" w:hAnsi="Arial" w:cs="Arial"/>
                    <w:lang w:val="en-US"/>
                  </w:rPr>
                </w:rPrChange>
              </w:rPr>
            </w:pPr>
            <w:ins w:id="1000" w:author="Author" w:date="2024-06-12T07:43:00Z">
              <w:r w:rsidRPr="00C60258">
                <w:rPr>
                  <w:rFonts w:ascii="Arial" w:hAnsi="Arial" w:cs="Arial"/>
                  <w:bCs/>
                  <w:sz w:val="22"/>
                  <w:szCs w:val="22"/>
                  <w:lang w:val="en-US"/>
                  <w:rPrChange w:id="1001" w:author="Author" w:date="2024-06-12T09:01:00Z">
                    <w:rPr>
                      <w:rFonts w:ascii="Arial" w:hAnsi="Arial" w:cs="Arial"/>
                      <w:bCs/>
                      <w:lang w:val="en-US"/>
                    </w:rPr>
                  </w:rPrChange>
                </w:rPr>
                <w:t>195</w:t>
              </w:r>
            </w:ins>
            <w:del w:id="1002" w:author="Author" w:date="2024-06-12T07:43:00Z">
              <w:r w:rsidR="0022187C" w:rsidRPr="00C60258" w:rsidDel="009B098D">
                <w:rPr>
                  <w:rFonts w:ascii="Arial" w:hAnsi="Arial" w:cs="Arial"/>
                  <w:bCs/>
                  <w:sz w:val="22"/>
                  <w:szCs w:val="22"/>
                  <w:lang w:val="en-US"/>
                  <w:rPrChange w:id="1003" w:author="Author" w:date="2024-06-12T09:01:00Z">
                    <w:rPr>
                      <w:rFonts w:ascii="Arial" w:hAnsi="Arial" w:cs="Arial"/>
                      <w:bCs/>
                      <w:lang w:val="en-US"/>
                    </w:rPr>
                  </w:rPrChange>
                </w:rPr>
                <w:delText>10</w:delText>
              </w:r>
            </w:del>
            <w:r w:rsidR="0022187C" w:rsidRPr="00C60258">
              <w:rPr>
                <w:rFonts w:ascii="Arial" w:hAnsi="Arial" w:cs="Arial"/>
                <w:bCs/>
                <w:sz w:val="22"/>
                <w:szCs w:val="22"/>
                <w:lang w:val="en-US"/>
                <w:rPrChange w:id="1004" w:author="Author" w:date="2024-06-12T09:01:00Z">
                  <w:rPr>
                    <w:rFonts w:ascii="Arial" w:hAnsi="Arial" w:cs="Arial"/>
                    <w:bCs/>
                    <w:lang w:val="en-US"/>
                  </w:rPr>
                </w:rPrChange>
              </w:rPr>
              <w:t xml:space="preserve"> Sites</w:t>
            </w:r>
          </w:p>
        </w:tc>
      </w:tr>
      <w:tr w:rsidR="0022187C" w:rsidRPr="00C60258"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60258" w:rsidRDefault="0022187C" w:rsidP="00C035E1">
            <w:pPr>
              <w:tabs>
                <w:tab w:val="left" w:pos="3119"/>
              </w:tabs>
              <w:spacing w:after="240"/>
              <w:jc w:val="center"/>
              <w:rPr>
                <w:rFonts w:ascii="Arial" w:hAnsi="Arial" w:cs="Arial"/>
                <w:sz w:val="22"/>
                <w:szCs w:val="22"/>
                <w:lang w:val="en-US"/>
                <w:rPrChange w:id="1005" w:author="Author" w:date="2024-06-12T09:01:00Z">
                  <w:rPr>
                    <w:rFonts w:ascii="Arial" w:hAnsi="Arial" w:cs="Arial"/>
                    <w:lang w:val="en-US"/>
                  </w:rPr>
                </w:rPrChange>
              </w:rPr>
            </w:pPr>
            <w:r w:rsidRPr="00C60258">
              <w:rPr>
                <w:rFonts w:ascii="Arial" w:hAnsi="Arial" w:cs="Arial"/>
                <w:bCs/>
                <w:sz w:val="22"/>
                <w:szCs w:val="22"/>
                <w:lang w:val="en-US"/>
                <w:rPrChange w:id="1006" w:author="Author" w:date="2024-06-12T09:01:00Z">
                  <w:rPr>
                    <w:rFonts w:ascii="Arial" w:hAnsi="Arial" w:cs="Arial"/>
                    <w:bCs/>
                    <w:lang w:val="en-US"/>
                  </w:rPr>
                </w:rPrChange>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127927EA" w:rsidR="0022187C" w:rsidRPr="00C60258" w:rsidRDefault="009B098D" w:rsidP="00C035E1">
            <w:pPr>
              <w:tabs>
                <w:tab w:val="left" w:pos="3119"/>
              </w:tabs>
              <w:spacing w:after="240"/>
              <w:jc w:val="center"/>
              <w:rPr>
                <w:rFonts w:ascii="Arial" w:hAnsi="Arial" w:cs="Arial"/>
                <w:sz w:val="22"/>
                <w:szCs w:val="22"/>
                <w:lang w:val="en-US"/>
                <w:rPrChange w:id="1007" w:author="Author" w:date="2024-06-12T09:01:00Z">
                  <w:rPr>
                    <w:rFonts w:ascii="Arial" w:hAnsi="Arial" w:cs="Arial"/>
                    <w:lang w:val="en-US"/>
                  </w:rPr>
                </w:rPrChange>
              </w:rPr>
            </w:pPr>
            <w:ins w:id="1008" w:author="Author" w:date="2024-06-12T07:43:00Z">
              <w:r w:rsidRPr="00C60258">
                <w:rPr>
                  <w:rFonts w:ascii="Arial" w:hAnsi="Arial" w:cs="Arial"/>
                  <w:bCs/>
                  <w:sz w:val="22"/>
                  <w:szCs w:val="22"/>
                  <w:lang w:val="en-US"/>
                  <w:rPrChange w:id="1009" w:author="Author" w:date="2024-06-12T09:01:00Z">
                    <w:rPr>
                      <w:rFonts w:ascii="Arial" w:hAnsi="Arial" w:cs="Arial"/>
                      <w:bCs/>
                      <w:lang w:val="en-US"/>
                    </w:rPr>
                  </w:rPrChange>
                </w:rPr>
                <w:t>5,000</w:t>
              </w:r>
            </w:ins>
            <w:del w:id="1010" w:author="Author" w:date="2024-06-12T07:43:00Z">
              <w:r w:rsidR="0022187C" w:rsidRPr="00C60258" w:rsidDel="009B098D">
                <w:rPr>
                  <w:rFonts w:ascii="Arial" w:hAnsi="Arial" w:cs="Arial"/>
                  <w:bCs/>
                  <w:sz w:val="22"/>
                  <w:szCs w:val="22"/>
                  <w:lang w:val="en-US"/>
                  <w:rPrChange w:id="1011" w:author="Author" w:date="2024-06-12T09:01:00Z">
                    <w:rPr>
                      <w:rFonts w:ascii="Arial" w:hAnsi="Arial" w:cs="Arial"/>
                      <w:bCs/>
                      <w:lang w:val="en-US"/>
                    </w:rPr>
                  </w:rPrChange>
                </w:rPr>
                <w:delText>10</w:delText>
              </w:r>
            </w:del>
            <w:r w:rsidR="0022187C" w:rsidRPr="00C60258">
              <w:rPr>
                <w:rFonts w:ascii="Arial" w:hAnsi="Arial" w:cs="Arial"/>
                <w:bCs/>
                <w:sz w:val="22"/>
                <w:szCs w:val="22"/>
                <w:lang w:val="en-US"/>
                <w:rPrChange w:id="1012" w:author="Author" w:date="2024-06-12T09:01:00Z">
                  <w:rPr>
                    <w:rFonts w:ascii="Arial" w:hAnsi="Arial" w:cs="Arial"/>
                    <w:bCs/>
                    <w:lang w:val="en-US"/>
                  </w:rPr>
                </w:rPrChange>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508F2E5B" w:rsidR="0022187C" w:rsidRPr="00C60258" w:rsidRDefault="00C1201B" w:rsidP="00C035E1">
            <w:pPr>
              <w:tabs>
                <w:tab w:val="left" w:pos="3119"/>
              </w:tabs>
              <w:spacing w:after="240"/>
              <w:jc w:val="center"/>
              <w:rPr>
                <w:rFonts w:ascii="Arial" w:hAnsi="Arial" w:cs="Arial"/>
                <w:sz w:val="22"/>
                <w:szCs w:val="22"/>
                <w:lang w:val="en-US"/>
                <w:rPrChange w:id="1013" w:author="Author" w:date="2024-06-12T09:01:00Z">
                  <w:rPr>
                    <w:rFonts w:ascii="Arial" w:hAnsi="Arial" w:cs="Arial"/>
                    <w:lang w:val="en-US"/>
                  </w:rPr>
                </w:rPrChange>
              </w:rPr>
            </w:pPr>
            <w:ins w:id="1014" w:author="Author" w:date="2024-06-12T07:43:00Z">
              <w:r w:rsidRPr="00C60258">
                <w:rPr>
                  <w:rFonts w:ascii="Arial" w:hAnsi="Arial" w:cs="Arial"/>
                  <w:bCs/>
                  <w:sz w:val="22"/>
                  <w:szCs w:val="22"/>
                  <w:lang w:val="en-US"/>
                  <w:rPrChange w:id="1015" w:author="Author" w:date="2024-06-12T09:01:00Z">
                    <w:rPr>
                      <w:rFonts w:ascii="Arial" w:hAnsi="Arial" w:cs="Arial"/>
                      <w:bCs/>
                      <w:lang w:val="en-US"/>
                    </w:rPr>
                  </w:rPrChange>
                </w:rPr>
                <w:t>5,100</w:t>
              </w:r>
            </w:ins>
            <w:del w:id="1016" w:author="Author" w:date="2024-06-12T07:43:00Z">
              <w:r w:rsidR="0022187C" w:rsidRPr="00C60258" w:rsidDel="00C1201B">
                <w:rPr>
                  <w:rFonts w:ascii="Arial" w:hAnsi="Arial" w:cs="Arial"/>
                  <w:bCs/>
                  <w:sz w:val="22"/>
                  <w:szCs w:val="22"/>
                  <w:lang w:val="en-US"/>
                  <w:rPrChange w:id="1017" w:author="Author" w:date="2024-06-12T09:01:00Z">
                    <w:rPr>
                      <w:rFonts w:ascii="Arial" w:hAnsi="Arial" w:cs="Arial"/>
                      <w:bCs/>
                      <w:lang w:val="en-US"/>
                    </w:rPr>
                  </w:rPrChange>
                </w:rPr>
                <w:delText>8</w:delText>
              </w:r>
            </w:del>
            <w:r w:rsidR="0022187C" w:rsidRPr="00C60258">
              <w:rPr>
                <w:rFonts w:ascii="Arial" w:hAnsi="Arial" w:cs="Arial"/>
                <w:bCs/>
                <w:sz w:val="22"/>
                <w:szCs w:val="22"/>
                <w:lang w:val="en-US"/>
                <w:rPrChange w:id="1018" w:author="Author" w:date="2024-06-12T09:01:00Z">
                  <w:rPr>
                    <w:rFonts w:ascii="Arial" w:hAnsi="Arial" w:cs="Arial"/>
                    <w:bCs/>
                    <w:lang w:val="en-US"/>
                  </w:rPr>
                </w:rPrChange>
              </w:rPr>
              <w:t>kWh/day</w:t>
            </w:r>
          </w:p>
        </w:tc>
      </w:tr>
    </w:tbl>
    <w:p w14:paraId="61E0A812" w14:textId="77777777" w:rsidR="0022187C" w:rsidRPr="006E461F" w:rsidRDefault="0022187C" w:rsidP="0022187C">
      <w:pPr>
        <w:tabs>
          <w:tab w:val="left" w:pos="3119"/>
        </w:tabs>
        <w:spacing w:after="240"/>
        <w:rPr>
          <w:rFonts w:ascii="Arial" w:hAnsi="Arial" w:cs="Arial"/>
          <w:sz w:val="22"/>
          <w:szCs w:val="22"/>
        </w:rPr>
      </w:pPr>
    </w:p>
    <w:p w14:paraId="029C992D" w14:textId="77777777" w:rsidR="0022187C" w:rsidRPr="00C60258" w:rsidRDefault="0022187C" w:rsidP="0022187C">
      <w:pPr>
        <w:tabs>
          <w:tab w:val="left" w:pos="3119"/>
        </w:tabs>
        <w:spacing w:after="240"/>
        <w:rPr>
          <w:rFonts w:ascii="Arial" w:hAnsi="Arial" w:cs="Arial"/>
          <w:sz w:val="22"/>
          <w:szCs w:val="22"/>
          <w:rPrChange w:id="1019" w:author="Author" w:date="2024-06-12T09:01:00Z">
            <w:rPr>
              <w:rFonts w:ascii="Arial" w:hAnsi="Arial" w:cs="Arial"/>
            </w:rPr>
          </w:rPrChange>
        </w:rPr>
      </w:pPr>
      <w:r w:rsidRPr="00C60258">
        <w:rPr>
          <w:rFonts w:ascii="Arial" w:hAnsi="Arial" w:cs="Arial"/>
          <w:sz w:val="22"/>
          <w:szCs w:val="22"/>
          <w:rPrChange w:id="1020" w:author="Author" w:date="2024-06-12T09:01:00Z">
            <w:rPr>
              <w:rFonts w:ascii="Arial" w:hAnsi="Arial" w:cs="Arial"/>
            </w:rPr>
          </w:rPrChange>
        </w:rPr>
        <w:t>This would mean the Final Reconciliation calculations would be.</w:t>
      </w:r>
    </w:p>
    <w:p w14:paraId="4CAD16A2" w14:textId="77777777" w:rsidR="0022187C" w:rsidRPr="00C60258" w:rsidRDefault="0022187C" w:rsidP="0022187C">
      <w:pPr>
        <w:tabs>
          <w:tab w:val="left" w:pos="3119"/>
        </w:tabs>
        <w:rPr>
          <w:rFonts w:ascii="Arial" w:hAnsi="Arial" w:cs="Arial"/>
          <w:sz w:val="22"/>
          <w:szCs w:val="22"/>
          <w:rPrChange w:id="1021" w:author="Author" w:date="2024-06-12T09:01:00Z">
            <w:rPr>
              <w:rFonts w:ascii="Arial" w:hAnsi="Arial" w:cs="Arial"/>
            </w:rPr>
          </w:rPrChange>
        </w:rPr>
      </w:pPr>
      <w:r w:rsidRPr="00C60258">
        <w:rPr>
          <w:rFonts w:ascii="Arial" w:hAnsi="Arial" w:cs="Arial"/>
          <w:sz w:val="22"/>
          <w:szCs w:val="22"/>
          <w:rPrChange w:id="1022" w:author="Author" w:date="2024-06-12T09:01:00Z">
            <w:rPr>
              <w:rFonts w:ascii="Arial" w:hAnsi="Arial" w:cs="Arial"/>
            </w:rPr>
          </w:rPrChange>
        </w:rPr>
        <w:t>Final HH Gross Demand</w:t>
      </w:r>
      <w:r w:rsidRPr="00C60258">
        <w:rPr>
          <w:rFonts w:ascii="Arial" w:hAnsi="Arial" w:cs="Arial"/>
          <w:sz w:val="22"/>
          <w:szCs w:val="22"/>
          <w:rPrChange w:id="1023" w:author="Author" w:date="2024-06-12T09:01:00Z">
            <w:rPr>
              <w:rFonts w:ascii="Arial" w:hAnsi="Arial" w:cs="Arial"/>
            </w:rPr>
          </w:rPrChange>
        </w:rPr>
        <w:tab/>
        <w:t xml:space="preserve">= (9,500kW - 9,000kW) x £10.00/kW </w:t>
      </w:r>
    </w:p>
    <w:p w14:paraId="274A230A" w14:textId="77777777" w:rsidR="0022187C" w:rsidRPr="00C60258" w:rsidRDefault="0022187C" w:rsidP="0022187C">
      <w:pPr>
        <w:tabs>
          <w:tab w:val="left" w:pos="3119"/>
        </w:tabs>
        <w:rPr>
          <w:rFonts w:ascii="Arial" w:hAnsi="Arial" w:cs="Arial"/>
          <w:sz w:val="22"/>
          <w:szCs w:val="22"/>
          <w:rPrChange w:id="1024" w:author="Author" w:date="2024-06-12T09:01:00Z">
            <w:rPr>
              <w:rFonts w:ascii="Arial" w:hAnsi="Arial" w:cs="Arial"/>
            </w:rPr>
          </w:rPrChange>
        </w:rPr>
      </w:pPr>
      <w:r w:rsidRPr="00C60258">
        <w:rPr>
          <w:rFonts w:ascii="Arial" w:hAnsi="Arial" w:cs="Arial"/>
          <w:sz w:val="22"/>
          <w:szCs w:val="22"/>
          <w:rPrChange w:id="1025" w:author="Author" w:date="2024-06-12T09:01:00Z">
            <w:rPr>
              <w:rFonts w:ascii="Arial" w:hAnsi="Arial" w:cs="Arial"/>
            </w:rPr>
          </w:rPrChange>
        </w:rPr>
        <w:t>Reconciliation Charge</w:t>
      </w:r>
      <w:r w:rsidRPr="00C60258">
        <w:rPr>
          <w:rFonts w:ascii="Arial" w:hAnsi="Arial" w:cs="Arial"/>
          <w:sz w:val="22"/>
          <w:szCs w:val="22"/>
          <w:rPrChange w:id="1026" w:author="Author" w:date="2024-06-12T09:01:00Z">
            <w:rPr>
              <w:rFonts w:ascii="Arial" w:hAnsi="Arial" w:cs="Arial"/>
            </w:rPr>
          </w:rPrChange>
        </w:rPr>
        <w:tab/>
        <w:t>= £5,000</w:t>
      </w:r>
    </w:p>
    <w:p w14:paraId="622F0D79" w14:textId="77777777" w:rsidR="0022187C" w:rsidRPr="00C60258" w:rsidRDefault="0022187C" w:rsidP="0022187C">
      <w:pPr>
        <w:tabs>
          <w:tab w:val="left" w:pos="3119"/>
        </w:tabs>
        <w:rPr>
          <w:rFonts w:ascii="Arial" w:hAnsi="Arial" w:cs="Arial"/>
          <w:sz w:val="22"/>
          <w:szCs w:val="22"/>
          <w:rPrChange w:id="1027" w:author="Author" w:date="2024-06-12T09:01:00Z">
            <w:rPr>
              <w:rFonts w:ascii="Arial" w:hAnsi="Arial" w:cs="Arial"/>
            </w:rPr>
          </w:rPrChange>
        </w:rPr>
      </w:pPr>
    </w:p>
    <w:p w14:paraId="4224C8CD" w14:textId="77777777" w:rsidR="0022187C" w:rsidRPr="00C60258" w:rsidRDefault="0022187C" w:rsidP="0022187C">
      <w:pPr>
        <w:tabs>
          <w:tab w:val="left" w:pos="3119"/>
        </w:tabs>
        <w:rPr>
          <w:rFonts w:ascii="Arial" w:hAnsi="Arial" w:cs="Arial"/>
          <w:sz w:val="22"/>
          <w:szCs w:val="22"/>
          <w:rPrChange w:id="1028" w:author="Author" w:date="2024-06-12T09:01:00Z">
            <w:rPr>
              <w:rFonts w:ascii="Arial" w:hAnsi="Arial" w:cs="Arial"/>
            </w:rPr>
          </w:rPrChange>
        </w:rPr>
      </w:pPr>
      <w:r w:rsidRPr="00C60258">
        <w:rPr>
          <w:rFonts w:ascii="Arial" w:hAnsi="Arial" w:cs="Arial"/>
          <w:sz w:val="22"/>
          <w:szCs w:val="22"/>
          <w:rPrChange w:id="1029" w:author="Author" w:date="2024-06-12T09:01:00Z">
            <w:rPr>
              <w:rFonts w:ascii="Arial" w:hAnsi="Arial" w:cs="Arial"/>
            </w:rPr>
          </w:rPrChange>
        </w:rPr>
        <w:t>Final HH Embedded Export</w:t>
      </w:r>
      <w:r w:rsidRPr="00C60258">
        <w:rPr>
          <w:rFonts w:ascii="Arial" w:hAnsi="Arial" w:cs="Arial"/>
          <w:sz w:val="22"/>
          <w:szCs w:val="22"/>
          <w:rPrChange w:id="1030" w:author="Author" w:date="2024-06-12T09:01:00Z">
            <w:rPr>
              <w:rFonts w:ascii="Arial" w:hAnsi="Arial" w:cs="Arial"/>
            </w:rPr>
          </w:rPrChange>
        </w:rPr>
        <w:tab/>
      </w:r>
      <w:r w:rsidRPr="00C60258">
        <w:rPr>
          <w:rFonts w:ascii="Arial" w:hAnsi="Arial" w:cs="Arial"/>
          <w:sz w:val="22"/>
          <w:szCs w:val="22"/>
          <w:rPrChange w:id="1031" w:author="Author" w:date="2024-06-12T09:01:00Z">
            <w:rPr>
              <w:rFonts w:ascii="Arial" w:hAnsi="Arial" w:cs="Arial"/>
            </w:rPr>
          </w:rPrChange>
        </w:rPr>
        <w:tab/>
        <w:t>= (-550kW - -500kW) x £5.00/kW</w:t>
      </w:r>
    </w:p>
    <w:p w14:paraId="18384541" w14:textId="77777777" w:rsidR="0022187C" w:rsidRPr="00C60258" w:rsidRDefault="0022187C" w:rsidP="0022187C">
      <w:pPr>
        <w:tabs>
          <w:tab w:val="left" w:pos="3119"/>
        </w:tabs>
        <w:rPr>
          <w:rFonts w:ascii="Arial" w:hAnsi="Arial" w:cs="Arial"/>
          <w:sz w:val="22"/>
          <w:szCs w:val="22"/>
          <w:rPrChange w:id="1032" w:author="Author" w:date="2024-06-12T09:01:00Z">
            <w:rPr>
              <w:rFonts w:ascii="Arial" w:hAnsi="Arial" w:cs="Arial"/>
            </w:rPr>
          </w:rPrChange>
        </w:rPr>
      </w:pPr>
      <w:r w:rsidRPr="00C60258">
        <w:rPr>
          <w:rFonts w:ascii="Arial" w:hAnsi="Arial" w:cs="Arial"/>
          <w:sz w:val="22"/>
          <w:szCs w:val="22"/>
          <w:rPrChange w:id="1033" w:author="Author" w:date="2024-06-12T09:01:00Z">
            <w:rPr>
              <w:rFonts w:ascii="Arial" w:hAnsi="Arial" w:cs="Arial"/>
            </w:rPr>
          </w:rPrChange>
        </w:rPr>
        <w:t>Reconciliation Charge</w:t>
      </w:r>
      <w:r w:rsidRPr="00C60258">
        <w:rPr>
          <w:rFonts w:ascii="Arial" w:hAnsi="Arial" w:cs="Arial"/>
          <w:sz w:val="22"/>
          <w:szCs w:val="22"/>
          <w:rPrChange w:id="1034" w:author="Author" w:date="2024-06-12T09:01:00Z">
            <w:rPr>
              <w:rFonts w:ascii="Arial" w:hAnsi="Arial" w:cs="Arial"/>
            </w:rPr>
          </w:rPrChange>
        </w:rPr>
        <w:tab/>
      </w:r>
      <w:r w:rsidRPr="00C60258">
        <w:rPr>
          <w:rFonts w:ascii="Arial" w:hAnsi="Arial" w:cs="Arial"/>
          <w:sz w:val="22"/>
          <w:szCs w:val="22"/>
          <w:rPrChange w:id="1035" w:author="Author" w:date="2024-06-12T09:01:00Z">
            <w:rPr>
              <w:rFonts w:ascii="Arial" w:hAnsi="Arial" w:cs="Arial"/>
            </w:rPr>
          </w:rPrChange>
        </w:rPr>
        <w:tab/>
        <w:t>= -£250</w:t>
      </w:r>
    </w:p>
    <w:p w14:paraId="41C58DDA" w14:textId="77777777" w:rsidR="0022187C" w:rsidRPr="00C60258" w:rsidRDefault="0022187C" w:rsidP="0022187C">
      <w:pPr>
        <w:tabs>
          <w:tab w:val="left" w:pos="3119"/>
        </w:tabs>
        <w:spacing w:after="240"/>
        <w:rPr>
          <w:rFonts w:ascii="Arial" w:hAnsi="Arial" w:cs="Arial"/>
          <w:sz w:val="22"/>
          <w:szCs w:val="22"/>
          <w:rPrChange w:id="1036" w:author="Author" w:date="2024-06-12T09:01:00Z">
            <w:rPr>
              <w:rFonts w:ascii="Arial" w:hAnsi="Arial" w:cs="Arial"/>
            </w:rPr>
          </w:rPrChange>
        </w:rPr>
      </w:pPr>
    </w:p>
    <w:p w14:paraId="52DFC9B9" w14:textId="77777777" w:rsidR="0022187C" w:rsidRPr="00C60258" w:rsidRDefault="0022187C" w:rsidP="0022187C">
      <w:pPr>
        <w:tabs>
          <w:tab w:val="left" w:pos="3119"/>
        </w:tabs>
        <w:rPr>
          <w:rFonts w:ascii="Arial" w:hAnsi="Arial" w:cs="Arial"/>
          <w:sz w:val="22"/>
          <w:szCs w:val="22"/>
          <w:rPrChange w:id="1037" w:author="Author" w:date="2024-06-12T09:01:00Z">
            <w:rPr>
              <w:rFonts w:ascii="Arial" w:hAnsi="Arial" w:cs="Arial"/>
            </w:rPr>
          </w:rPrChange>
        </w:rPr>
      </w:pPr>
      <w:r w:rsidRPr="00C60258">
        <w:rPr>
          <w:rFonts w:ascii="Arial" w:hAnsi="Arial" w:cs="Arial"/>
          <w:sz w:val="22"/>
          <w:szCs w:val="22"/>
          <w:rPrChange w:id="1038" w:author="Author" w:date="2024-06-12T09:01:00Z">
            <w:rPr>
              <w:rFonts w:ascii="Arial" w:hAnsi="Arial" w:cs="Arial"/>
            </w:rPr>
          </w:rPrChange>
        </w:rPr>
        <w:t xml:space="preserve">Final NHH Reconciliation Charge </w:t>
      </w:r>
      <w:r w:rsidRPr="00C60258">
        <w:rPr>
          <w:rFonts w:ascii="Arial" w:hAnsi="Arial" w:cs="Arial"/>
          <w:sz w:val="22"/>
          <w:szCs w:val="22"/>
          <w:rPrChange w:id="1039" w:author="Author" w:date="2024-06-12T09:01:00Z">
            <w:rPr>
              <w:rFonts w:ascii="Arial" w:hAnsi="Arial" w:cs="Arial"/>
            </w:rPr>
          </w:rPrChange>
        </w:rPr>
        <w:tab/>
        <w:t xml:space="preserve">= </w:t>
      </w:r>
      <w:r w:rsidRPr="00C60258">
        <w:rPr>
          <w:rFonts w:ascii="Arial" w:hAnsi="Arial" w:cs="Arial"/>
          <w:sz w:val="22"/>
          <w:szCs w:val="22"/>
          <w:u w:val="single"/>
          <w:rPrChange w:id="1040" w:author="Author" w:date="2024-06-12T09:01:00Z">
            <w:rPr>
              <w:rFonts w:ascii="Arial" w:hAnsi="Arial" w:cs="Arial"/>
              <w:u w:val="single"/>
            </w:rPr>
          </w:rPrChange>
        </w:rPr>
        <w:t>(16,700,000kWh – 17,000,000kWh) x 1.20p/kWh</w:t>
      </w:r>
    </w:p>
    <w:p w14:paraId="6E4A9CC4" w14:textId="77777777" w:rsidR="0022187C" w:rsidRPr="00C60258" w:rsidRDefault="0022187C" w:rsidP="0022187C">
      <w:pPr>
        <w:tabs>
          <w:tab w:val="left" w:pos="3119"/>
        </w:tabs>
        <w:rPr>
          <w:rFonts w:ascii="Arial" w:hAnsi="Arial" w:cs="Arial"/>
          <w:sz w:val="22"/>
          <w:szCs w:val="22"/>
          <w:rPrChange w:id="1041" w:author="Author" w:date="2024-06-12T09:01:00Z">
            <w:rPr>
              <w:rFonts w:ascii="Arial" w:hAnsi="Arial" w:cs="Arial"/>
            </w:rPr>
          </w:rPrChange>
        </w:rPr>
      </w:pPr>
      <w:r w:rsidRPr="00C60258">
        <w:rPr>
          <w:rFonts w:ascii="Arial" w:hAnsi="Arial" w:cs="Arial"/>
          <w:sz w:val="22"/>
          <w:szCs w:val="22"/>
          <w:rPrChange w:id="1042" w:author="Author" w:date="2024-06-12T09:01:00Z">
            <w:rPr>
              <w:rFonts w:ascii="Arial" w:hAnsi="Arial" w:cs="Arial"/>
            </w:rPr>
          </w:rPrChange>
        </w:rPr>
        <w:tab/>
      </w:r>
      <w:r w:rsidRPr="00C60258">
        <w:rPr>
          <w:rFonts w:ascii="Arial" w:hAnsi="Arial" w:cs="Arial"/>
          <w:sz w:val="22"/>
          <w:szCs w:val="22"/>
          <w:rPrChange w:id="1043" w:author="Author" w:date="2024-06-12T09:01:00Z">
            <w:rPr>
              <w:rFonts w:ascii="Arial" w:hAnsi="Arial" w:cs="Arial"/>
            </w:rPr>
          </w:rPrChange>
        </w:rPr>
        <w:tab/>
      </w:r>
      <w:r w:rsidRPr="00C60258">
        <w:rPr>
          <w:rFonts w:ascii="Arial" w:hAnsi="Arial" w:cs="Arial"/>
          <w:sz w:val="22"/>
          <w:szCs w:val="22"/>
          <w:rPrChange w:id="1044" w:author="Author" w:date="2024-06-12T09:01:00Z">
            <w:rPr>
              <w:rFonts w:ascii="Arial" w:hAnsi="Arial" w:cs="Arial"/>
            </w:rPr>
          </w:rPrChange>
        </w:rPr>
        <w:tab/>
      </w:r>
      <w:r w:rsidRPr="00C60258">
        <w:rPr>
          <w:rFonts w:ascii="Arial" w:hAnsi="Arial" w:cs="Arial"/>
          <w:sz w:val="22"/>
          <w:szCs w:val="22"/>
          <w:rPrChange w:id="1045" w:author="Author" w:date="2024-06-12T09:01:00Z">
            <w:rPr>
              <w:rFonts w:ascii="Arial" w:hAnsi="Arial" w:cs="Arial"/>
            </w:rPr>
          </w:rPrChange>
        </w:rPr>
        <w:tab/>
        <w:t>100</w:t>
      </w:r>
    </w:p>
    <w:p w14:paraId="3F6CEDE2" w14:textId="77777777" w:rsidR="0022187C" w:rsidRPr="00C60258" w:rsidRDefault="0022187C" w:rsidP="0022187C">
      <w:pPr>
        <w:tabs>
          <w:tab w:val="left" w:pos="3119"/>
        </w:tabs>
        <w:rPr>
          <w:rFonts w:ascii="Arial" w:hAnsi="Arial" w:cs="Arial"/>
          <w:sz w:val="22"/>
          <w:szCs w:val="22"/>
          <w:rPrChange w:id="1046" w:author="Author" w:date="2024-06-12T09:01:00Z">
            <w:rPr>
              <w:rFonts w:ascii="Arial" w:hAnsi="Arial" w:cs="Arial"/>
            </w:rPr>
          </w:rPrChange>
        </w:rPr>
      </w:pPr>
      <w:r w:rsidRPr="00C60258">
        <w:rPr>
          <w:rFonts w:ascii="Arial" w:hAnsi="Arial" w:cs="Arial"/>
          <w:sz w:val="22"/>
          <w:szCs w:val="22"/>
          <w:rPrChange w:id="1047" w:author="Author" w:date="2024-06-12T09:01:00Z">
            <w:rPr>
              <w:rFonts w:ascii="Arial" w:hAnsi="Arial" w:cs="Arial"/>
            </w:rPr>
          </w:rPrChange>
        </w:rPr>
        <w:t xml:space="preserve"> </w:t>
      </w:r>
      <w:r w:rsidRPr="00C60258">
        <w:rPr>
          <w:rFonts w:ascii="Arial" w:hAnsi="Arial" w:cs="Arial"/>
          <w:sz w:val="22"/>
          <w:szCs w:val="22"/>
          <w:rPrChange w:id="1048" w:author="Author" w:date="2024-06-12T09:01:00Z">
            <w:rPr>
              <w:rFonts w:ascii="Arial" w:hAnsi="Arial" w:cs="Arial"/>
            </w:rPr>
          </w:rPrChange>
        </w:rPr>
        <w:tab/>
        <w:t xml:space="preserve">        = -£3,600</w:t>
      </w:r>
    </w:p>
    <w:p w14:paraId="50EED97B" w14:textId="77777777" w:rsidR="0022187C" w:rsidRPr="00C60258" w:rsidRDefault="0022187C" w:rsidP="0022187C">
      <w:pPr>
        <w:rPr>
          <w:rFonts w:ascii="Arial" w:hAnsi="Arial" w:cs="Arial"/>
          <w:sz w:val="22"/>
          <w:szCs w:val="22"/>
          <w:lang w:eastAsia="en-US"/>
          <w:rPrChange w:id="1049" w:author="Author" w:date="2024-06-12T09:01:00Z">
            <w:rPr>
              <w:rFonts w:ascii="Arial" w:hAnsi="Arial" w:cs="Arial"/>
              <w:lang w:eastAsia="en-US"/>
            </w:rPr>
          </w:rPrChange>
        </w:rPr>
      </w:pPr>
    </w:p>
    <w:p w14:paraId="761A307A" w14:textId="4DC54D5E" w:rsidR="0022187C" w:rsidRPr="00C60258" w:rsidRDefault="0022187C">
      <w:pPr>
        <w:tabs>
          <w:tab w:val="left" w:pos="2552"/>
        </w:tabs>
        <w:rPr>
          <w:rFonts w:ascii="Arial" w:hAnsi="Arial" w:cs="Arial"/>
          <w:sz w:val="22"/>
          <w:szCs w:val="22"/>
          <w:rPrChange w:id="1050" w:author="Author" w:date="2024-06-12T09:01:00Z">
            <w:rPr>
              <w:rFonts w:ascii="Arial" w:hAnsi="Arial" w:cs="Arial"/>
            </w:rPr>
          </w:rPrChange>
        </w:rPr>
        <w:pPrChange w:id="1051" w:author="Author" w:date="2024-06-12T09:38:00Z">
          <w:pPr/>
        </w:pPrChange>
      </w:pPr>
      <w:r w:rsidRPr="00C60258">
        <w:rPr>
          <w:rFonts w:ascii="Arial" w:hAnsi="Arial" w:cs="Arial"/>
          <w:sz w:val="22"/>
          <w:szCs w:val="22"/>
          <w:rPrChange w:id="1052" w:author="Author" w:date="2024-06-12T09:01:00Z">
            <w:rPr>
              <w:rFonts w:ascii="Arial" w:hAnsi="Arial" w:cs="Arial"/>
            </w:rPr>
          </w:rPrChange>
        </w:rPr>
        <w:t>FDSC Charging Band 1</w:t>
      </w:r>
      <w:r w:rsidRPr="00C60258">
        <w:rPr>
          <w:rFonts w:ascii="Arial" w:hAnsi="Arial" w:cs="Arial"/>
          <w:sz w:val="22"/>
          <w:szCs w:val="22"/>
          <w:rPrChange w:id="1053" w:author="Author" w:date="2024-06-12T09:01:00Z">
            <w:rPr>
              <w:rFonts w:ascii="Arial" w:hAnsi="Arial" w:cs="Arial"/>
            </w:rPr>
          </w:rPrChange>
        </w:rPr>
        <w:tab/>
        <w:t>= (</w:t>
      </w:r>
      <w:del w:id="1054" w:author="Author" w:date="2024-06-12T07:44:00Z">
        <w:r w:rsidRPr="00C60258" w:rsidDel="00FD5CB1">
          <w:rPr>
            <w:rFonts w:ascii="Arial" w:hAnsi="Arial" w:cs="Arial"/>
            <w:sz w:val="22"/>
            <w:szCs w:val="22"/>
            <w:rPrChange w:id="1055" w:author="Author" w:date="2024-06-12T09:01:00Z">
              <w:rPr>
                <w:rFonts w:ascii="Arial" w:hAnsi="Arial" w:cs="Arial"/>
              </w:rPr>
            </w:rPrChange>
          </w:rPr>
          <w:delText>40</w:delText>
        </w:r>
      </w:del>
      <w:ins w:id="1056" w:author="Author" w:date="2024-06-12T07:44:00Z">
        <w:r w:rsidR="00FD5CB1" w:rsidRPr="00C60258">
          <w:rPr>
            <w:rFonts w:ascii="Arial" w:hAnsi="Arial" w:cs="Arial"/>
            <w:sz w:val="22"/>
            <w:szCs w:val="22"/>
            <w:rPrChange w:id="1057" w:author="Author" w:date="2024-06-12T09:01:00Z">
              <w:rPr>
                <w:rFonts w:ascii="Arial" w:hAnsi="Arial" w:cs="Arial"/>
              </w:rPr>
            </w:rPrChange>
          </w:rPr>
          <w:t>235</w:t>
        </w:r>
      </w:ins>
      <w:r w:rsidRPr="00C60258">
        <w:rPr>
          <w:rFonts w:ascii="Arial" w:hAnsi="Arial" w:cs="Arial"/>
          <w:sz w:val="22"/>
          <w:szCs w:val="22"/>
          <w:rPrChange w:id="1058" w:author="Author" w:date="2024-06-12T09:01:00Z">
            <w:rPr>
              <w:rFonts w:ascii="Arial" w:hAnsi="Arial" w:cs="Arial"/>
            </w:rPr>
          </w:rPrChange>
        </w:rPr>
        <w:t xml:space="preserve"> Sites – </w:t>
      </w:r>
      <w:del w:id="1059" w:author="Author" w:date="2024-06-12T07:44:00Z">
        <w:r w:rsidRPr="00C60258" w:rsidDel="00FD5CB1">
          <w:rPr>
            <w:rFonts w:ascii="Arial" w:hAnsi="Arial" w:cs="Arial"/>
            <w:sz w:val="22"/>
            <w:szCs w:val="22"/>
            <w:rPrChange w:id="1060" w:author="Author" w:date="2024-06-12T09:01:00Z">
              <w:rPr>
                <w:rFonts w:ascii="Arial" w:hAnsi="Arial" w:cs="Arial"/>
              </w:rPr>
            </w:rPrChange>
          </w:rPr>
          <w:delText>25</w:delText>
        </w:r>
      </w:del>
      <w:ins w:id="1061" w:author="Author" w:date="2024-06-12T07:44:00Z">
        <w:r w:rsidR="00FD5CB1" w:rsidRPr="00C60258">
          <w:rPr>
            <w:rFonts w:ascii="Arial" w:hAnsi="Arial" w:cs="Arial"/>
            <w:sz w:val="22"/>
            <w:szCs w:val="22"/>
            <w:rPrChange w:id="1062" w:author="Author" w:date="2024-06-12T09:01:00Z">
              <w:rPr>
                <w:rFonts w:ascii="Arial" w:hAnsi="Arial" w:cs="Arial"/>
              </w:rPr>
            </w:rPrChange>
          </w:rPr>
          <w:t>230</w:t>
        </w:r>
      </w:ins>
      <w:r w:rsidRPr="00C60258">
        <w:rPr>
          <w:rFonts w:ascii="Arial" w:hAnsi="Arial" w:cs="Arial"/>
          <w:sz w:val="22"/>
          <w:szCs w:val="22"/>
          <w:rPrChange w:id="1063" w:author="Author" w:date="2024-06-12T09:01:00Z">
            <w:rPr>
              <w:rFonts w:ascii="Arial" w:hAnsi="Arial" w:cs="Arial"/>
            </w:rPr>
          </w:rPrChange>
        </w:rPr>
        <w:t xml:space="preserve"> Sites) x </w:t>
      </w:r>
      <w:r w:rsidRPr="00C60258">
        <w:rPr>
          <w:rFonts w:ascii="Arial" w:hAnsi="Arial" w:cs="Arial"/>
          <w:sz w:val="22"/>
          <w:szCs w:val="22"/>
          <w:rPrChange w:id="1064" w:author="Author" w:date="2024-06-12T09:38:00Z">
            <w:rPr>
              <w:rFonts w:ascii="Arial" w:hAnsi="Arial" w:cs="Arial"/>
              <w:bCs/>
            </w:rPr>
          </w:rPrChange>
        </w:rPr>
        <w:t xml:space="preserve">£1/Site/Day x </w:t>
      </w:r>
      <w:del w:id="1065" w:author="Author" w:date="2024-06-12T07:44:00Z">
        <w:r w:rsidRPr="00C60258" w:rsidDel="00FD5CB1">
          <w:rPr>
            <w:rFonts w:ascii="Arial" w:hAnsi="Arial" w:cs="Arial"/>
            <w:sz w:val="22"/>
            <w:szCs w:val="22"/>
            <w:rPrChange w:id="1066" w:author="Author" w:date="2024-06-12T09:38:00Z">
              <w:rPr>
                <w:rFonts w:ascii="Arial" w:hAnsi="Arial" w:cs="Arial"/>
                <w:bCs/>
              </w:rPr>
            </w:rPrChange>
          </w:rPr>
          <w:delText>30</w:delText>
        </w:r>
      </w:del>
      <w:ins w:id="1067" w:author="Author" w:date="2024-06-12T07:44:00Z">
        <w:r w:rsidR="00FD5CB1" w:rsidRPr="00C60258">
          <w:rPr>
            <w:rFonts w:ascii="Arial" w:hAnsi="Arial" w:cs="Arial"/>
            <w:sz w:val="22"/>
            <w:szCs w:val="22"/>
            <w:rPrChange w:id="1068" w:author="Author" w:date="2024-06-12T09:38:00Z">
              <w:rPr>
                <w:rFonts w:ascii="Arial" w:hAnsi="Arial" w:cs="Arial"/>
                <w:bCs/>
              </w:rPr>
            </w:rPrChange>
          </w:rPr>
          <w:t>365</w:t>
        </w:r>
      </w:ins>
      <w:r w:rsidRPr="00C60258">
        <w:rPr>
          <w:rFonts w:ascii="Arial" w:hAnsi="Arial" w:cs="Arial"/>
          <w:sz w:val="22"/>
          <w:szCs w:val="22"/>
          <w:rPrChange w:id="1069" w:author="Author" w:date="2024-06-12T09:38:00Z">
            <w:rPr>
              <w:rFonts w:ascii="Arial" w:hAnsi="Arial" w:cs="Arial"/>
              <w:bCs/>
            </w:rPr>
          </w:rPrChange>
        </w:rPr>
        <w:t xml:space="preserve"> days = £</w:t>
      </w:r>
      <w:ins w:id="1070" w:author="Author" w:date="2024-06-12T10:23:00Z">
        <w:r w:rsidR="009C5977">
          <w:rPr>
            <w:rFonts w:ascii="Arial" w:hAnsi="Arial" w:cs="Arial"/>
            <w:sz w:val="22"/>
            <w:szCs w:val="22"/>
          </w:rPr>
          <w:t>150</w:t>
        </w:r>
      </w:ins>
      <w:del w:id="1071" w:author="Author" w:date="2024-06-12T10:23:00Z">
        <w:r w:rsidRPr="00C60258" w:rsidDel="009C5977">
          <w:rPr>
            <w:rFonts w:ascii="Arial" w:hAnsi="Arial" w:cs="Arial"/>
            <w:sz w:val="22"/>
            <w:szCs w:val="22"/>
            <w:rPrChange w:id="1072" w:author="Author" w:date="2024-06-12T09:38:00Z">
              <w:rPr>
                <w:rFonts w:ascii="Arial" w:hAnsi="Arial" w:cs="Arial"/>
                <w:bCs/>
              </w:rPr>
            </w:rPrChange>
          </w:rPr>
          <w:delText>450</w:delText>
        </w:r>
      </w:del>
    </w:p>
    <w:p w14:paraId="65C2AEA1" w14:textId="77777777" w:rsidR="0022187C" w:rsidRPr="00C60258" w:rsidRDefault="0022187C">
      <w:pPr>
        <w:tabs>
          <w:tab w:val="left" w:pos="2552"/>
        </w:tabs>
        <w:rPr>
          <w:rFonts w:ascii="Arial" w:hAnsi="Arial" w:cs="Arial"/>
          <w:sz w:val="22"/>
          <w:szCs w:val="22"/>
          <w:rPrChange w:id="1073" w:author="Author" w:date="2024-06-12T09:01:00Z">
            <w:rPr>
              <w:rFonts w:ascii="Arial" w:hAnsi="Arial" w:cs="Arial"/>
            </w:rPr>
          </w:rPrChange>
        </w:rPr>
        <w:pPrChange w:id="1074" w:author="Author" w:date="2024-06-12T09:38:00Z">
          <w:pPr/>
        </w:pPrChange>
      </w:pPr>
    </w:p>
    <w:p w14:paraId="78B24F7F" w14:textId="32C1F1A3" w:rsidR="0022187C" w:rsidRPr="00C60258" w:rsidRDefault="0022187C">
      <w:pPr>
        <w:tabs>
          <w:tab w:val="left" w:pos="2552"/>
        </w:tabs>
        <w:rPr>
          <w:rFonts w:ascii="Arial" w:hAnsi="Arial" w:cs="Arial"/>
          <w:sz w:val="22"/>
          <w:szCs w:val="22"/>
          <w:rPrChange w:id="1075" w:author="Author" w:date="2024-06-12T09:38:00Z">
            <w:rPr>
              <w:rFonts w:ascii="Arial" w:hAnsi="Arial" w:cs="Arial"/>
            </w:rPr>
          </w:rPrChange>
        </w:rPr>
        <w:pPrChange w:id="1076" w:author="Author" w:date="2024-06-12T09:38:00Z">
          <w:pPr/>
        </w:pPrChange>
      </w:pPr>
      <w:r w:rsidRPr="00C60258">
        <w:rPr>
          <w:rFonts w:ascii="Arial" w:hAnsi="Arial" w:cs="Arial"/>
          <w:sz w:val="22"/>
          <w:szCs w:val="22"/>
          <w:rPrChange w:id="1077" w:author="Author" w:date="2024-06-12T09:01:00Z">
            <w:rPr>
              <w:rFonts w:ascii="Arial" w:hAnsi="Arial" w:cs="Arial"/>
            </w:rPr>
          </w:rPrChange>
        </w:rPr>
        <w:t>FDSC Charging</w:t>
      </w:r>
      <w:r w:rsidRPr="00C60258">
        <w:rPr>
          <w:rFonts w:ascii="Arial" w:hAnsi="Arial" w:cs="Arial"/>
          <w:sz w:val="22"/>
          <w:szCs w:val="22"/>
          <w:rPrChange w:id="1078" w:author="Author" w:date="2024-06-12T09:38:00Z">
            <w:rPr>
              <w:rFonts w:ascii="Arial" w:hAnsi="Arial" w:cs="Arial"/>
            </w:rPr>
          </w:rPrChange>
        </w:rPr>
        <w:t xml:space="preserve"> Band 2 </w:t>
      </w:r>
      <w:r w:rsidRPr="00C60258">
        <w:rPr>
          <w:rFonts w:ascii="Arial" w:hAnsi="Arial" w:cs="Arial"/>
          <w:sz w:val="22"/>
          <w:szCs w:val="22"/>
          <w:rPrChange w:id="1079" w:author="Author" w:date="2024-06-12T09:38:00Z">
            <w:rPr>
              <w:rFonts w:ascii="Arial" w:hAnsi="Arial" w:cs="Arial"/>
            </w:rPr>
          </w:rPrChange>
        </w:rPr>
        <w:tab/>
        <w:t>= (</w:t>
      </w:r>
      <w:del w:id="1080" w:author="Author" w:date="2024-06-12T07:44:00Z">
        <w:r w:rsidRPr="00C60258" w:rsidDel="00FD5CB1">
          <w:rPr>
            <w:rFonts w:ascii="Arial" w:hAnsi="Arial" w:cs="Arial"/>
            <w:sz w:val="22"/>
            <w:szCs w:val="22"/>
            <w:rPrChange w:id="1081" w:author="Author" w:date="2024-06-12T09:38:00Z">
              <w:rPr>
                <w:rFonts w:ascii="Arial" w:hAnsi="Arial" w:cs="Arial"/>
              </w:rPr>
            </w:rPrChange>
          </w:rPr>
          <w:delText>10</w:delText>
        </w:r>
      </w:del>
      <w:ins w:id="1082" w:author="Author" w:date="2024-06-12T07:44:00Z">
        <w:r w:rsidR="00FD5CB1" w:rsidRPr="00C60258">
          <w:rPr>
            <w:rFonts w:ascii="Arial" w:hAnsi="Arial" w:cs="Arial"/>
            <w:sz w:val="22"/>
            <w:szCs w:val="22"/>
            <w:rPrChange w:id="1083" w:author="Author" w:date="2024-06-12T09:38:00Z">
              <w:rPr>
                <w:rFonts w:ascii="Arial" w:hAnsi="Arial" w:cs="Arial"/>
              </w:rPr>
            </w:rPrChange>
          </w:rPr>
          <w:t>195</w:t>
        </w:r>
      </w:ins>
      <w:r w:rsidRPr="00C60258">
        <w:rPr>
          <w:rFonts w:ascii="Arial" w:hAnsi="Arial" w:cs="Arial"/>
          <w:sz w:val="22"/>
          <w:szCs w:val="22"/>
          <w:rPrChange w:id="1084" w:author="Author" w:date="2024-06-12T09:38:00Z">
            <w:rPr>
              <w:rFonts w:ascii="Arial" w:hAnsi="Arial" w:cs="Arial"/>
            </w:rPr>
          </w:rPrChange>
        </w:rPr>
        <w:t xml:space="preserve"> Sites – </w:t>
      </w:r>
      <w:del w:id="1085" w:author="Author" w:date="2024-06-12T07:44:00Z">
        <w:r w:rsidRPr="00C60258" w:rsidDel="00FD5CB1">
          <w:rPr>
            <w:rFonts w:ascii="Arial" w:hAnsi="Arial" w:cs="Arial"/>
            <w:sz w:val="22"/>
            <w:szCs w:val="22"/>
            <w:rPrChange w:id="1086" w:author="Author" w:date="2024-06-12T09:38:00Z">
              <w:rPr>
                <w:rFonts w:ascii="Arial" w:hAnsi="Arial" w:cs="Arial"/>
              </w:rPr>
            </w:rPrChange>
          </w:rPr>
          <w:delText>15</w:delText>
        </w:r>
      </w:del>
      <w:ins w:id="1087" w:author="Author" w:date="2024-06-12T07:44:00Z">
        <w:r w:rsidR="00FD5CB1" w:rsidRPr="00C60258">
          <w:rPr>
            <w:rFonts w:ascii="Arial" w:hAnsi="Arial" w:cs="Arial"/>
            <w:sz w:val="22"/>
            <w:szCs w:val="22"/>
            <w:rPrChange w:id="1088" w:author="Author" w:date="2024-06-12T09:38:00Z">
              <w:rPr>
                <w:rFonts w:ascii="Arial" w:hAnsi="Arial" w:cs="Arial"/>
              </w:rPr>
            </w:rPrChange>
          </w:rPr>
          <w:t>200</w:t>
        </w:r>
      </w:ins>
      <w:r w:rsidRPr="00C60258">
        <w:rPr>
          <w:rFonts w:ascii="Arial" w:hAnsi="Arial" w:cs="Arial"/>
          <w:sz w:val="22"/>
          <w:szCs w:val="22"/>
          <w:rPrChange w:id="1089" w:author="Author" w:date="2024-06-12T09:38:00Z">
            <w:rPr>
              <w:rFonts w:ascii="Arial" w:hAnsi="Arial" w:cs="Arial"/>
            </w:rPr>
          </w:rPrChange>
        </w:rPr>
        <w:t xml:space="preserve"> Sites) x £2/Site/Day x </w:t>
      </w:r>
      <w:del w:id="1090" w:author="Author" w:date="2024-06-12T07:45:00Z">
        <w:r w:rsidRPr="00C60258" w:rsidDel="00FD5CB1">
          <w:rPr>
            <w:rFonts w:ascii="Arial" w:hAnsi="Arial" w:cs="Arial"/>
            <w:sz w:val="22"/>
            <w:szCs w:val="22"/>
            <w:rPrChange w:id="1091" w:author="Author" w:date="2024-06-12T09:38:00Z">
              <w:rPr>
                <w:rFonts w:ascii="Arial" w:hAnsi="Arial" w:cs="Arial"/>
              </w:rPr>
            </w:rPrChange>
          </w:rPr>
          <w:delText>30</w:delText>
        </w:r>
      </w:del>
      <w:ins w:id="1092" w:author="Author" w:date="2024-06-12T07:45:00Z">
        <w:r w:rsidR="00FD5CB1" w:rsidRPr="00C60258">
          <w:rPr>
            <w:rFonts w:ascii="Arial" w:hAnsi="Arial" w:cs="Arial"/>
            <w:sz w:val="22"/>
            <w:szCs w:val="22"/>
            <w:rPrChange w:id="1093" w:author="Author" w:date="2024-06-12T09:38:00Z">
              <w:rPr>
                <w:rFonts w:ascii="Arial" w:hAnsi="Arial" w:cs="Arial"/>
              </w:rPr>
            </w:rPrChange>
          </w:rPr>
          <w:t>365</w:t>
        </w:r>
      </w:ins>
      <w:r w:rsidRPr="00C60258">
        <w:rPr>
          <w:rFonts w:ascii="Arial" w:hAnsi="Arial" w:cs="Arial"/>
          <w:sz w:val="22"/>
          <w:szCs w:val="22"/>
          <w:rPrChange w:id="1094" w:author="Author" w:date="2024-06-12T09:38:00Z">
            <w:rPr>
              <w:rFonts w:ascii="Arial" w:hAnsi="Arial" w:cs="Arial"/>
            </w:rPr>
          </w:rPrChange>
        </w:rPr>
        <w:t xml:space="preserve"> Days = -£300</w:t>
      </w:r>
    </w:p>
    <w:p w14:paraId="6BA0A263" w14:textId="77777777" w:rsidR="0022187C" w:rsidRPr="00C60258" w:rsidRDefault="0022187C">
      <w:pPr>
        <w:tabs>
          <w:tab w:val="left" w:pos="2552"/>
        </w:tabs>
        <w:rPr>
          <w:rFonts w:ascii="Arial" w:hAnsi="Arial" w:cs="Arial"/>
          <w:sz w:val="22"/>
          <w:szCs w:val="22"/>
          <w:rPrChange w:id="1095" w:author="Author" w:date="2024-06-12T09:38:00Z">
            <w:rPr>
              <w:rFonts w:ascii="Arial" w:hAnsi="Arial" w:cs="Arial"/>
            </w:rPr>
          </w:rPrChange>
        </w:rPr>
        <w:pPrChange w:id="1096" w:author="Author" w:date="2024-06-12T09:38:00Z">
          <w:pPr/>
        </w:pPrChange>
      </w:pPr>
    </w:p>
    <w:p w14:paraId="0C82957F" w14:textId="6B295FA1" w:rsidR="0022187C" w:rsidRPr="006406C8" w:rsidRDefault="0022187C">
      <w:pPr>
        <w:tabs>
          <w:tab w:val="left" w:pos="2552"/>
        </w:tabs>
        <w:rPr>
          <w:rFonts w:ascii="Arial" w:hAnsi="Arial" w:cs="Arial"/>
          <w:sz w:val="22"/>
          <w:szCs w:val="22"/>
          <w:rPrChange w:id="1097" w:author="Author" w:date="2024-06-12T10:25:00Z">
            <w:rPr>
              <w:rFonts w:ascii="Arial" w:hAnsi="Arial" w:cs="Arial"/>
            </w:rPr>
          </w:rPrChange>
        </w:rPr>
        <w:pPrChange w:id="1098" w:author="Author" w:date="2024-06-12T09:38:00Z">
          <w:pPr/>
        </w:pPrChange>
      </w:pPr>
      <w:r w:rsidRPr="00C60258">
        <w:rPr>
          <w:rFonts w:ascii="Arial" w:hAnsi="Arial" w:cs="Arial"/>
          <w:sz w:val="22"/>
          <w:szCs w:val="22"/>
          <w:rPrChange w:id="1099" w:author="Author" w:date="2024-06-12T09:38:00Z">
            <w:rPr>
              <w:rFonts w:ascii="Arial" w:hAnsi="Arial" w:cs="Arial"/>
            </w:rPr>
          </w:rPrChange>
        </w:rPr>
        <w:t>UMS</w:t>
      </w:r>
      <w:r>
        <w:rPr>
          <w:rFonts w:ascii="Arial" w:hAnsi="Arial" w:cs="Arial"/>
        </w:rPr>
        <w:t xml:space="preserve"> </w:t>
      </w:r>
      <w:r w:rsidRPr="006406C8">
        <w:rPr>
          <w:rFonts w:ascii="Arial" w:hAnsi="Arial" w:cs="Arial"/>
          <w:sz w:val="22"/>
          <w:szCs w:val="22"/>
          <w:rPrChange w:id="1100" w:author="Author" w:date="2024-06-12T10:25:00Z">
            <w:rPr>
              <w:rFonts w:ascii="Arial" w:hAnsi="Arial" w:cs="Arial"/>
            </w:rPr>
          </w:rPrChange>
        </w:rPr>
        <w:t>Charging Band</w:t>
      </w:r>
      <w:r w:rsidRPr="006406C8">
        <w:rPr>
          <w:rFonts w:ascii="Arial" w:hAnsi="Arial" w:cs="Arial"/>
          <w:sz w:val="22"/>
          <w:szCs w:val="22"/>
          <w:rPrChange w:id="1101" w:author="Author" w:date="2024-06-12T10:25:00Z">
            <w:rPr>
              <w:rFonts w:ascii="Arial" w:hAnsi="Arial" w:cs="Arial"/>
            </w:rPr>
          </w:rPrChange>
        </w:rPr>
        <w:tab/>
      </w:r>
      <w:del w:id="1102" w:author="Author" w:date="2024-06-12T07:45:00Z">
        <w:r w:rsidRPr="006406C8" w:rsidDel="00EF1885">
          <w:rPr>
            <w:rFonts w:ascii="Arial" w:hAnsi="Arial" w:cs="Arial"/>
            <w:sz w:val="22"/>
            <w:szCs w:val="22"/>
            <w:rPrChange w:id="1103" w:author="Author" w:date="2024-06-12T10:25:00Z">
              <w:rPr>
                <w:rFonts w:ascii="Arial" w:hAnsi="Arial" w:cs="Arial"/>
              </w:rPr>
            </w:rPrChange>
          </w:rPr>
          <w:tab/>
        </w:r>
      </w:del>
      <w:r w:rsidRPr="006406C8">
        <w:rPr>
          <w:rFonts w:ascii="Arial" w:hAnsi="Arial" w:cs="Arial"/>
          <w:sz w:val="22"/>
          <w:szCs w:val="22"/>
          <w:rPrChange w:id="1104" w:author="Author" w:date="2024-06-12T10:25:00Z">
            <w:rPr>
              <w:rFonts w:ascii="Arial" w:hAnsi="Arial" w:cs="Arial"/>
            </w:rPr>
          </w:rPrChange>
        </w:rPr>
        <w:t>= (</w:t>
      </w:r>
      <w:ins w:id="1105" w:author="Author" w:date="2024-06-12T07:45:00Z">
        <w:r w:rsidR="00EF1885" w:rsidRPr="006406C8">
          <w:rPr>
            <w:rFonts w:ascii="Arial" w:hAnsi="Arial" w:cs="Arial"/>
            <w:sz w:val="22"/>
            <w:szCs w:val="22"/>
            <w:rPrChange w:id="1106" w:author="Author" w:date="2024-06-12T10:25:00Z">
              <w:rPr>
                <w:rFonts w:ascii="Arial" w:hAnsi="Arial" w:cs="Arial"/>
              </w:rPr>
            </w:rPrChange>
          </w:rPr>
          <w:t>5,100</w:t>
        </w:r>
      </w:ins>
      <w:del w:id="1107" w:author="Author" w:date="2024-06-12T07:45:00Z">
        <w:r w:rsidRPr="006406C8" w:rsidDel="00EF1885">
          <w:rPr>
            <w:rFonts w:ascii="Arial" w:hAnsi="Arial" w:cs="Arial"/>
            <w:sz w:val="22"/>
            <w:szCs w:val="22"/>
            <w:rPrChange w:id="1108" w:author="Author" w:date="2024-06-12T10:25:00Z">
              <w:rPr>
                <w:rFonts w:ascii="Arial" w:hAnsi="Arial" w:cs="Arial"/>
              </w:rPr>
            </w:rPrChange>
          </w:rPr>
          <w:delText>8</w:delText>
        </w:r>
      </w:del>
      <w:r w:rsidRPr="006406C8">
        <w:rPr>
          <w:rFonts w:ascii="Arial" w:hAnsi="Arial" w:cs="Arial"/>
          <w:sz w:val="22"/>
          <w:szCs w:val="22"/>
          <w:rPrChange w:id="1109" w:author="Author" w:date="2024-06-12T10:25:00Z">
            <w:rPr>
              <w:rFonts w:ascii="Arial" w:hAnsi="Arial" w:cs="Arial"/>
            </w:rPr>
          </w:rPrChange>
        </w:rPr>
        <w:t xml:space="preserve">kWh/day – </w:t>
      </w:r>
      <w:ins w:id="1110" w:author="Author" w:date="2024-06-12T07:45:00Z">
        <w:r w:rsidR="00EF1885" w:rsidRPr="006406C8">
          <w:rPr>
            <w:rFonts w:ascii="Arial" w:hAnsi="Arial" w:cs="Arial"/>
            <w:sz w:val="22"/>
            <w:szCs w:val="22"/>
            <w:rPrChange w:id="1111" w:author="Author" w:date="2024-06-12T10:25:00Z">
              <w:rPr>
                <w:rFonts w:ascii="Arial" w:hAnsi="Arial" w:cs="Arial"/>
              </w:rPr>
            </w:rPrChange>
          </w:rPr>
          <w:t>5,000</w:t>
        </w:r>
      </w:ins>
      <w:del w:id="1112" w:author="Author" w:date="2024-06-12T07:45:00Z">
        <w:r w:rsidRPr="006406C8" w:rsidDel="00EF1885">
          <w:rPr>
            <w:rFonts w:ascii="Arial" w:hAnsi="Arial" w:cs="Arial"/>
            <w:sz w:val="22"/>
            <w:szCs w:val="22"/>
            <w:rPrChange w:id="1113" w:author="Author" w:date="2024-06-12T10:25:00Z">
              <w:rPr>
                <w:rFonts w:ascii="Arial" w:hAnsi="Arial" w:cs="Arial"/>
              </w:rPr>
            </w:rPrChange>
          </w:rPr>
          <w:delText>10</w:delText>
        </w:r>
      </w:del>
      <w:r w:rsidRPr="006406C8">
        <w:rPr>
          <w:rFonts w:ascii="Arial" w:hAnsi="Arial" w:cs="Arial"/>
          <w:sz w:val="22"/>
          <w:szCs w:val="22"/>
          <w:rPrChange w:id="1114" w:author="Author" w:date="2024-06-12T10:25:00Z">
            <w:rPr>
              <w:rFonts w:ascii="Arial" w:hAnsi="Arial" w:cs="Arial"/>
            </w:rPr>
          </w:rPrChange>
        </w:rPr>
        <w:t xml:space="preserve">kWh/day) x </w:t>
      </w:r>
      <w:del w:id="1115" w:author="Author" w:date="2024-06-12T07:46:00Z">
        <w:r w:rsidRPr="006406C8" w:rsidDel="00731CB4">
          <w:rPr>
            <w:rFonts w:ascii="Arial" w:hAnsi="Arial" w:cs="Arial"/>
            <w:sz w:val="22"/>
            <w:szCs w:val="22"/>
            <w:rPrChange w:id="1116" w:author="Author" w:date="2024-06-12T10:25:00Z">
              <w:rPr>
                <w:rFonts w:ascii="Arial" w:hAnsi="Arial" w:cs="Arial"/>
              </w:rPr>
            </w:rPrChange>
          </w:rPr>
          <w:delText>2.75</w:delText>
        </w:r>
      </w:del>
      <w:ins w:id="1117" w:author="Author" w:date="2024-06-12T07:46:00Z">
        <w:r w:rsidR="00731CB4" w:rsidRPr="006406C8">
          <w:rPr>
            <w:rFonts w:ascii="Arial" w:hAnsi="Arial" w:cs="Arial"/>
            <w:sz w:val="22"/>
            <w:szCs w:val="22"/>
            <w:rPrChange w:id="1118" w:author="Author" w:date="2024-06-12T10:25:00Z">
              <w:rPr>
                <w:rFonts w:ascii="Arial" w:hAnsi="Arial" w:cs="Arial"/>
              </w:rPr>
            </w:rPrChange>
          </w:rPr>
          <w:t>0.012</w:t>
        </w:r>
      </w:ins>
      <w:r w:rsidRPr="006406C8">
        <w:rPr>
          <w:rFonts w:ascii="Arial" w:hAnsi="Arial" w:cs="Arial"/>
          <w:sz w:val="22"/>
          <w:szCs w:val="22"/>
          <w:rPrChange w:id="1119" w:author="Author" w:date="2024-06-12T10:25:00Z">
            <w:rPr>
              <w:rFonts w:ascii="Arial" w:hAnsi="Arial" w:cs="Arial"/>
            </w:rPr>
          </w:rPrChange>
        </w:rPr>
        <w:t xml:space="preserve">/kWh x </w:t>
      </w:r>
      <w:del w:id="1120" w:author="Author" w:date="2024-06-12T07:46:00Z">
        <w:r w:rsidRPr="006406C8" w:rsidDel="00731CB4">
          <w:rPr>
            <w:rFonts w:ascii="Arial" w:hAnsi="Arial" w:cs="Arial"/>
            <w:sz w:val="22"/>
            <w:szCs w:val="22"/>
            <w:rPrChange w:id="1121" w:author="Author" w:date="2024-06-12T10:25:00Z">
              <w:rPr>
                <w:rFonts w:ascii="Arial" w:hAnsi="Arial" w:cs="Arial"/>
              </w:rPr>
            </w:rPrChange>
          </w:rPr>
          <w:delText>30</w:delText>
        </w:r>
      </w:del>
      <w:ins w:id="1122" w:author="Author" w:date="2024-06-12T07:46:00Z">
        <w:r w:rsidR="00731CB4" w:rsidRPr="006406C8">
          <w:rPr>
            <w:rFonts w:ascii="Arial" w:hAnsi="Arial" w:cs="Arial"/>
            <w:sz w:val="22"/>
            <w:szCs w:val="22"/>
            <w:rPrChange w:id="1123" w:author="Author" w:date="2024-06-12T10:25:00Z">
              <w:rPr>
                <w:rFonts w:ascii="Arial" w:hAnsi="Arial" w:cs="Arial"/>
              </w:rPr>
            </w:rPrChange>
          </w:rPr>
          <w:t>365</w:t>
        </w:r>
      </w:ins>
      <w:r w:rsidRPr="006406C8">
        <w:rPr>
          <w:rFonts w:ascii="Arial" w:hAnsi="Arial" w:cs="Arial"/>
          <w:sz w:val="22"/>
          <w:szCs w:val="22"/>
          <w:rPrChange w:id="1124" w:author="Author" w:date="2024-06-12T10:25:00Z">
            <w:rPr>
              <w:rFonts w:ascii="Arial" w:hAnsi="Arial" w:cs="Arial"/>
            </w:rPr>
          </w:rPrChange>
        </w:rPr>
        <w:t xml:space="preserve"> Days = </w:t>
      </w:r>
      <w:del w:id="1125" w:author="Author" w:date="2024-06-12T10:23:00Z">
        <w:r w:rsidRPr="006406C8" w:rsidDel="009C5977">
          <w:rPr>
            <w:rFonts w:ascii="Arial" w:hAnsi="Arial" w:cs="Arial"/>
            <w:sz w:val="22"/>
            <w:szCs w:val="22"/>
            <w:rPrChange w:id="1126" w:author="Author" w:date="2024-06-12T10:25:00Z">
              <w:rPr>
                <w:rFonts w:ascii="Arial" w:hAnsi="Arial" w:cs="Arial"/>
              </w:rPr>
            </w:rPrChange>
          </w:rPr>
          <w:delText>-</w:delText>
        </w:r>
      </w:del>
      <w:r w:rsidRPr="006406C8">
        <w:rPr>
          <w:rFonts w:ascii="Arial" w:hAnsi="Arial" w:cs="Arial"/>
          <w:sz w:val="22"/>
          <w:szCs w:val="22"/>
          <w:rPrChange w:id="1127" w:author="Author" w:date="2024-06-12T10:25:00Z">
            <w:rPr>
              <w:rFonts w:ascii="Arial" w:hAnsi="Arial" w:cs="Arial"/>
            </w:rPr>
          </w:rPrChange>
        </w:rPr>
        <w:t>£</w:t>
      </w:r>
      <w:del w:id="1128" w:author="Author" w:date="2024-06-12T07:52:00Z">
        <w:r w:rsidRPr="006406C8" w:rsidDel="004177FA">
          <w:rPr>
            <w:rFonts w:ascii="Arial" w:hAnsi="Arial" w:cs="Arial"/>
            <w:sz w:val="22"/>
            <w:szCs w:val="22"/>
            <w:rPrChange w:id="1129" w:author="Author" w:date="2024-06-12T10:25:00Z">
              <w:rPr>
                <w:rFonts w:ascii="Arial" w:hAnsi="Arial" w:cs="Arial"/>
              </w:rPr>
            </w:rPrChange>
          </w:rPr>
          <w:delText>165</w:delText>
        </w:r>
      </w:del>
      <w:ins w:id="1130" w:author="Author" w:date="2024-06-12T07:52:00Z">
        <w:r w:rsidR="00260B8F" w:rsidRPr="006406C8">
          <w:rPr>
            <w:rFonts w:ascii="Arial" w:hAnsi="Arial" w:cs="Arial"/>
            <w:sz w:val="22"/>
            <w:szCs w:val="22"/>
            <w:rPrChange w:id="1131" w:author="Author" w:date="2024-06-12T10:25:00Z">
              <w:rPr>
                <w:rFonts w:ascii="Arial" w:hAnsi="Arial" w:cs="Arial"/>
              </w:rPr>
            </w:rPrChange>
          </w:rPr>
          <w:t>36</w:t>
        </w:r>
      </w:ins>
    </w:p>
    <w:p w14:paraId="08ADE169" w14:textId="77777777" w:rsidR="0022187C" w:rsidRPr="006406C8" w:rsidRDefault="0022187C" w:rsidP="0022187C">
      <w:pPr>
        <w:rPr>
          <w:rFonts w:ascii="Arial" w:hAnsi="Arial" w:cs="Arial"/>
          <w:sz w:val="22"/>
          <w:szCs w:val="22"/>
          <w:rPrChange w:id="1132" w:author="Author" w:date="2024-06-12T10:25:00Z">
            <w:rPr>
              <w:rFonts w:ascii="Arial" w:hAnsi="Arial" w:cs="Arial"/>
            </w:rPr>
          </w:rPrChange>
        </w:rPr>
      </w:pPr>
    </w:p>
    <w:p w14:paraId="11AD3C6F" w14:textId="3BBA7797" w:rsidR="0022187C" w:rsidRPr="006406C8" w:rsidRDefault="0022187C" w:rsidP="0022187C">
      <w:pPr>
        <w:rPr>
          <w:rFonts w:ascii="Arial" w:hAnsi="Arial" w:cs="Arial"/>
          <w:sz w:val="22"/>
          <w:szCs w:val="22"/>
          <w:rPrChange w:id="1133" w:author="Author" w:date="2024-06-12T10:25:00Z">
            <w:rPr>
              <w:rFonts w:ascii="Arial" w:hAnsi="Arial" w:cs="Arial"/>
            </w:rPr>
          </w:rPrChange>
        </w:rPr>
      </w:pPr>
      <w:r w:rsidRPr="006406C8">
        <w:rPr>
          <w:rFonts w:ascii="Arial" w:hAnsi="Arial" w:cs="Arial"/>
          <w:sz w:val="22"/>
          <w:szCs w:val="22"/>
          <w:rPrChange w:id="1134" w:author="Author" w:date="2024-06-12T10:25:00Z">
            <w:rPr>
              <w:rFonts w:ascii="Arial" w:hAnsi="Arial" w:cs="Arial"/>
            </w:rPr>
          </w:rPrChange>
        </w:rPr>
        <w:t xml:space="preserve">Consequently, the net final TNUoS demand reconciliation charge will be </w:t>
      </w:r>
      <w:del w:id="1135" w:author="Author" w:date="2024-06-12T07:47:00Z">
        <w:r w:rsidRPr="006406C8" w:rsidDel="00194907">
          <w:rPr>
            <w:rFonts w:ascii="Arial" w:hAnsi="Arial" w:cs="Arial"/>
            <w:sz w:val="22"/>
            <w:szCs w:val="22"/>
            <w:rPrChange w:id="1136" w:author="Author" w:date="2024-06-12T10:25:00Z">
              <w:rPr>
                <w:rFonts w:ascii="Arial" w:hAnsi="Arial" w:cs="Arial"/>
              </w:rPr>
            </w:rPrChange>
          </w:rPr>
          <w:delText>£1,135</w:delText>
        </w:r>
      </w:del>
      <w:del w:id="1137" w:author="Author" w:date="2024-06-12T10:24:00Z">
        <w:r w:rsidRPr="006406C8" w:rsidDel="00520B94">
          <w:rPr>
            <w:rFonts w:ascii="Arial" w:hAnsi="Arial" w:cs="Arial"/>
            <w:sz w:val="22"/>
            <w:szCs w:val="22"/>
            <w:rPrChange w:id="1138" w:author="Author" w:date="2024-06-12T10:25:00Z">
              <w:rPr>
                <w:rFonts w:ascii="Arial" w:hAnsi="Arial" w:cs="Arial"/>
              </w:rPr>
            </w:rPrChange>
          </w:rPr>
          <w:delText xml:space="preserve"> (</w:delText>
        </w:r>
      </w:del>
      <w:r w:rsidRPr="006406C8">
        <w:rPr>
          <w:rFonts w:ascii="Arial" w:hAnsi="Arial" w:cs="Arial"/>
          <w:sz w:val="22"/>
          <w:szCs w:val="22"/>
          <w:rPrChange w:id="1139" w:author="Author" w:date="2024-06-12T10:25:00Z">
            <w:rPr>
              <w:rFonts w:ascii="Arial" w:hAnsi="Arial" w:cs="Arial"/>
            </w:rPr>
          </w:rPrChange>
        </w:rPr>
        <w:t xml:space="preserve">£5,000 </w:t>
      </w:r>
      <w:del w:id="1140" w:author="Author" w:date="2024-06-12T07:48:00Z">
        <w:r w:rsidRPr="006406C8" w:rsidDel="004E314B">
          <w:rPr>
            <w:rFonts w:ascii="Arial" w:hAnsi="Arial" w:cs="Arial"/>
            <w:sz w:val="22"/>
            <w:szCs w:val="22"/>
            <w:rPrChange w:id="1141" w:author="Author" w:date="2024-06-12T10:25:00Z">
              <w:rPr>
                <w:rFonts w:ascii="Arial" w:hAnsi="Arial" w:cs="Arial"/>
              </w:rPr>
            </w:rPrChange>
          </w:rPr>
          <w:delText>+</w:delText>
        </w:r>
      </w:del>
      <w:del w:id="1142" w:author="Author" w:date="2024-06-12T10:25:00Z">
        <w:r w:rsidRPr="006406C8" w:rsidDel="00BE1BF9">
          <w:rPr>
            <w:rFonts w:ascii="Arial" w:hAnsi="Arial" w:cs="Arial"/>
            <w:sz w:val="22"/>
            <w:szCs w:val="22"/>
            <w:rPrChange w:id="1143" w:author="Author" w:date="2024-06-12T10:25:00Z">
              <w:rPr>
                <w:rFonts w:ascii="Arial" w:hAnsi="Arial" w:cs="Arial"/>
              </w:rPr>
            </w:rPrChange>
          </w:rPr>
          <w:delText xml:space="preserve"> </w:delText>
        </w:r>
      </w:del>
      <w:r w:rsidRPr="006406C8">
        <w:rPr>
          <w:rFonts w:ascii="Arial" w:hAnsi="Arial" w:cs="Arial"/>
          <w:sz w:val="22"/>
          <w:szCs w:val="22"/>
          <w:rPrChange w:id="1144" w:author="Author" w:date="2024-06-12T10:25:00Z">
            <w:rPr>
              <w:rFonts w:ascii="Arial" w:hAnsi="Arial" w:cs="Arial"/>
            </w:rPr>
          </w:rPrChange>
        </w:rPr>
        <w:t>-</w:t>
      </w:r>
      <w:ins w:id="1145" w:author="Author" w:date="2024-06-12T07:48:00Z">
        <w:r w:rsidR="004E314B" w:rsidRPr="006406C8">
          <w:rPr>
            <w:rFonts w:ascii="Arial" w:hAnsi="Arial" w:cs="Arial"/>
            <w:sz w:val="22"/>
            <w:szCs w:val="22"/>
            <w:rPrChange w:id="1146" w:author="Author" w:date="2024-06-12T10:25:00Z">
              <w:rPr>
                <w:rFonts w:ascii="Arial" w:hAnsi="Arial" w:cs="Arial"/>
              </w:rPr>
            </w:rPrChange>
          </w:rPr>
          <w:t xml:space="preserve"> </w:t>
        </w:r>
      </w:ins>
      <w:r w:rsidRPr="006406C8">
        <w:rPr>
          <w:rFonts w:ascii="Arial" w:hAnsi="Arial" w:cs="Arial"/>
          <w:sz w:val="22"/>
          <w:szCs w:val="22"/>
          <w:rPrChange w:id="1147" w:author="Author" w:date="2024-06-12T10:25:00Z">
            <w:rPr>
              <w:rFonts w:ascii="Arial" w:hAnsi="Arial" w:cs="Arial"/>
            </w:rPr>
          </w:rPrChange>
        </w:rPr>
        <w:t xml:space="preserve">£250 </w:t>
      </w:r>
      <w:del w:id="1148" w:author="Author" w:date="2024-06-12T07:48:00Z">
        <w:r w:rsidRPr="006406C8" w:rsidDel="004E314B">
          <w:rPr>
            <w:rFonts w:ascii="Arial" w:hAnsi="Arial" w:cs="Arial"/>
            <w:sz w:val="22"/>
            <w:szCs w:val="22"/>
            <w:rPrChange w:id="1149" w:author="Author" w:date="2024-06-12T10:25:00Z">
              <w:rPr>
                <w:rFonts w:ascii="Arial" w:hAnsi="Arial" w:cs="Arial"/>
              </w:rPr>
            </w:rPrChange>
          </w:rPr>
          <w:delText xml:space="preserve">+ </w:delText>
        </w:r>
      </w:del>
      <w:r w:rsidRPr="006406C8">
        <w:rPr>
          <w:rFonts w:ascii="Arial" w:hAnsi="Arial" w:cs="Arial"/>
          <w:sz w:val="22"/>
          <w:szCs w:val="22"/>
          <w:rPrChange w:id="1150" w:author="Author" w:date="2024-06-12T10:25:00Z">
            <w:rPr>
              <w:rFonts w:ascii="Arial" w:hAnsi="Arial" w:cs="Arial"/>
            </w:rPr>
          </w:rPrChange>
        </w:rPr>
        <w:t>-£3,600 + £</w:t>
      </w:r>
      <w:r w:rsidR="00DD4C56" w:rsidRPr="006406C8">
        <w:rPr>
          <w:rFonts w:ascii="Arial" w:hAnsi="Arial" w:cs="Arial"/>
          <w:sz w:val="22"/>
          <w:szCs w:val="22"/>
          <w:rPrChange w:id="1151" w:author="Author" w:date="2024-06-12T10:25:00Z">
            <w:rPr>
              <w:rFonts w:ascii="Arial" w:hAnsi="Arial" w:cs="Arial"/>
            </w:rPr>
          </w:rPrChange>
        </w:rPr>
        <w:t>1</w:t>
      </w:r>
      <w:r w:rsidRPr="006406C8">
        <w:rPr>
          <w:rFonts w:ascii="Arial" w:hAnsi="Arial" w:cs="Arial"/>
          <w:sz w:val="22"/>
          <w:szCs w:val="22"/>
          <w:rPrChange w:id="1152" w:author="Author" w:date="2024-06-12T10:25:00Z">
            <w:rPr>
              <w:rFonts w:ascii="Arial" w:hAnsi="Arial" w:cs="Arial"/>
            </w:rPr>
          </w:rPrChange>
        </w:rPr>
        <w:t xml:space="preserve">50 - £300 </w:t>
      </w:r>
      <w:ins w:id="1153" w:author="Author" w:date="2024-06-12T07:49:00Z">
        <w:r w:rsidR="00FC660B" w:rsidRPr="006406C8">
          <w:rPr>
            <w:rFonts w:ascii="Arial" w:hAnsi="Arial" w:cs="Arial"/>
            <w:sz w:val="22"/>
            <w:szCs w:val="22"/>
            <w:rPrChange w:id="1154" w:author="Author" w:date="2024-06-12T10:25:00Z">
              <w:rPr>
                <w:rFonts w:ascii="Arial" w:hAnsi="Arial" w:cs="Arial"/>
              </w:rPr>
            </w:rPrChange>
          </w:rPr>
          <w:t>+</w:t>
        </w:r>
      </w:ins>
      <w:del w:id="1155" w:author="Author" w:date="2024-06-12T10:25:00Z">
        <w:r w:rsidRPr="006406C8" w:rsidDel="001D109A">
          <w:rPr>
            <w:rFonts w:ascii="Arial" w:hAnsi="Arial" w:cs="Arial"/>
            <w:sz w:val="22"/>
            <w:szCs w:val="22"/>
            <w:rPrChange w:id="1156" w:author="Author" w:date="2024-06-12T10:25:00Z">
              <w:rPr>
                <w:rFonts w:ascii="Arial" w:hAnsi="Arial" w:cs="Arial"/>
              </w:rPr>
            </w:rPrChange>
          </w:rPr>
          <w:delText>-</w:delText>
        </w:r>
      </w:del>
      <w:r w:rsidRPr="006406C8">
        <w:rPr>
          <w:rFonts w:ascii="Arial" w:hAnsi="Arial" w:cs="Arial"/>
          <w:sz w:val="22"/>
          <w:szCs w:val="22"/>
          <w:rPrChange w:id="1157" w:author="Author" w:date="2024-06-12T10:25:00Z">
            <w:rPr>
              <w:rFonts w:ascii="Arial" w:hAnsi="Arial" w:cs="Arial"/>
            </w:rPr>
          </w:rPrChange>
        </w:rPr>
        <w:t xml:space="preserve"> £</w:t>
      </w:r>
      <w:del w:id="1158" w:author="Author" w:date="2024-06-12T07:46:00Z">
        <w:r w:rsidRPr="006406C8" w:rsidDel="00731CB4">
          <w:rPr>
            <w:rFonts w:ascii="Arial" w:hAnsi="Arial" w:cs="Arial"/>
            <w:sz w:val="22"/>
            <w:szCs w:val="22"/>
            <w:rPrChange w:id="1159" w:author="Author" w:date="2024-06-12T10:25:00Z">
              <w:rPr>
                <w:rFonts w:ascii="Arial" w:hAnsi="Arial" w:cs="Arial"/>
              </w:rPr>
            </w:rPrChange>
          </w:rPr>
          <w:delText>165</w:delText>
        </w:r>
      </w:del>
      <w:ins w:id="1160" w:author="Author" w:date="2024-06-12T07:46:00Z">
        <w:r w:rsidR="00731CB4" w:rsidRPr="006406C8">
          <w:rPr>
            <w:rFonts w:ascii="Arial" w:hAnsi="Arial" w:cs="Arial"/>
            <w:sz w:val="22"/>
            <w:szCs w:val="22"/>
            <w:rPrChange w:id="1161" w:author="Author" w:date="2024-06-12T10:25:00Z">
              <w:rPr>
                <w:rFonts w:ascii="Arial" w:hAnsi="Arial" w:cs="Arial"/>
              </w:rPr>
            </w:rPrChange>
          </w:rPr>
          <w:t>36</w:t>
        </w:r>
      </w:ins>
      <w:ins w:id="1162" w:author="Author" w:date="2024-06-12T07:49:00Z">
        <w:r w:rsidR="00FC660B" w:rsidRPr="006406C8">
          <w:rPr>
            <w:rFonts w:ascii="Arial" w:hAnsi="Arial" w:cs="Arial"/>
            <w:sz w:val="22"/>
            <w:szCs w:val="22"/>
            <w:rPrChange w:id="1163" w:author="Author" w:date="2024-06-12T10:25:00Z">
              <w:rPr>
                <w:rFonts w:ascii="Arial" w:hAnsi="Arial" w:cs="Arial"/>
              </w:rPr>
            </w:rPrChange>
          </w:rPr>
          <w:t xml:space="preserve"> = </w:t>
        </w:r>
        <w:r w:rsidR="009A096A" w:rsidRPr="006406C8">
          <w:rPr>
            <w:rFonts w:ascii="Arial" w:hAnsi="Arial" w:cs="Arial"/>
            <w:sz w:val="22"/>
            <w:szCs w:val="22"/>
            <w:rPrChange w:id="1164" w:author="Author" w:date="2024-06-12T10:25:00Z">
              <w:rPr>
                <w:rFonts w:ascii="Arial" w:hAnsi="Arial" w:cs="Arial"/>
              </w:rPr>
            </w:rPrChange>
          </w:rPr>
          <w:t>£1,036</w:t>
        </w:r>
      </w:ins>
      <w:del w:id="1165" w:author="Author" w:date="2024-06-12T10:24:00Z">
        <w:r w:rsidRPr="006406C8" w:rsidDel="00781F15">
          <w:rPr>
            <w:rFonts w:ascii="Arial" w:hAnsi="Arial" w:cs="Arial"/>
            <w:sz w:val="22"/>
            <w:szCs w:val="22"/>
            <w:rPrChange w:id="1166" w:author="Author" w:date="2024-06-12T10:25:00Z">
              <w:rPr>
                <w:rFonts w:ascii="Arial" w:hAnsi="Arial" w:cs="Arial"/>
              </w:rPr>
            </w:rPrChange>
          </w:rPr>
          <w:delText>)</w:delText>
        </w:r>
      </w:del>
      <w:del w:id="1167" w:author="Author" w:date="2024-06-12T10:26:00Z">
        <w:r w:rsidRPr="006406C8" w:rsidDel="004F5819">
          <w:rPr>
            <w:rFonts w:ascii="Arial" w:hAnsi="Arial" w:cs="Arial"/>
            <w:sz w:val="22"/>
            <w:szCs w:val="22"/>
            <w:rPrChange w:id="1168" w:author="Author" w:date="2024-06-12T10:25:00Z">
              <w:rPr>
                <w:rFonts w:ascii="Arial" w:hAnsi="Arial" w:cs="Arial"/>
              </w:rPr>
            </w:rPrChange>
          </w:rPr>
          <w:delText>.</w:delText>
        </w:r>
      </w:del>
    </w:p>
    <w:bookmarkEnd w:id="783"/>
    <w:bookmarkEnd w:id="784"/>
    <w:bookmarkEnd w:id="785"/>
    <w:p w14:paraId="3DF42625" w14:textId="77777777" w:rsidR="006661FE" w:rsidRPr="006406C8" w:rsidRDefault="006661FE" w:rsidP="006661FE">
      <w:pPr>
        <w:rPr>
          <w:rFonts w:ascii="Arial" w:hAnsi="Arial" w:cs="Arial"/>
          <w:sz w:val="22"/>
          <w:szCs w:val="22"/>
        </w:rPr>
      </w:pPr>
    </w:p>
    <w:p w14:paraId="5A683FA4" w14:textId="7C3E3D9D" w:rsidR="006661FE" w:rsidRPr="008E4447" w:rsidRDefault="00F15436" w:rsidP="006661FE">
      <w:pPr>
        <w:pStyle w:val="Header"/>
        <w:jc w:val="both"/>
        <w:rPr>
          <w:rFonts w:ascii="Arial" w:hAnsi="Arial" w:cs="Arial"/>
          <w:szCs w:val="22"/>
        </w:rPr>
      </w:pPr>
      <w:ins w:id="1169" w:author="Author" w:date="2024-06-12T07:50:00Z">
        <w:r w:rsidRPr="006406C8">
          <w:rPr>
            <w:rFonts w:ascii="Arial" w:hAnsi="Arial" w:cs="Arial"/>
            <w:szCs w:val="22"/>
          </w:rPr>
          <w:t>Monthly reconciliation amounts are calculated in a similar way as for the Initial Reconciliation, being (i) for HH Demand and Embedded Export, the outturn annual charge divided by 12, and for NHH Demand</w:t>
        </w:r>
        <w:r w:rsidRPr="003A6757">
          <w:rPr>
            <w:rFonts w:ascii="Arial" w:hAnsi="Arial" w:cs="Arial"/>
            <w:szCs w:val="22"/>
          </w:rPr>
          <w:t xml:space="preserve"> and TDR it is the outturn charge for the month; less (ii) the amount already invoiced for that month (including through the Initial Reconciliation).</w:t>
        </w:r>
        <w:r>
          <w:rPr>
            <w:rFonts w:ascii="Arial" w:hAnsi="Arial" w:cs="Arial"/>
            <w:szCs w:val="22"/>
          </w:rPr>
          <w:t xml:space="preserve"> </w:t>
        </w:r>
      </w:ins>
      <w:r w:rsidR="006661FE" w:rsidRPr="008E4447">
        <w:rPr>
          <w:rFonts w:ascii="Arial" w:hAnsi="Arial" w:cs="Arial"/>
          <w:szCs w:val="22"/>
        </w:rPr>
        <w:t>Interest payments are calculated based on the</w:t>
      </w:r>
      <w:ins w:id="1170" w:author="Author" w:date="2024-06-12T07:50:00Z">
        <w:r>
          <w:rPr>
            <w:rFonts w:ascii="Arial" w:hAnsi="Arial" w:cs="Arial"/>
            <w:szCs w:val="22"/>
          </w:rPr>
          <w:t>se</w:t>
        </w:r>
      </w:ins>
      <w:r w:rsidR="006661FE" w:rsidRPr="008E4447">
        <w:rPr>
          <w:rFonts w:ascii="Arial" w:hAnsi="Arial" w:cs="Arial"/>
          <w:szCs w:val="22"/>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4082D3BA" w:rsidR="006661FE" w:rsidRPr="008E4447" w:rsidDel="00F15436" w:rsidRDefault="006661FE" w:rsidP="006661FE">
      <w:pPr>
        <w:pStyle w:val="BodyText"/>
        <w:rPr>
          <w:del w:id="1171" w:author="Author" w:date="2024-06-12T07:50:00Z"/>
          <w:rFonts w:ascii="Arial" w:hAnsi="Arial" w:cs="Arial"/>
          <w:sz w:val="22"/>
          <w:szCs w:val="22"/>
        </w:rPr>
      </w:pPr>
      <w:del w:id="1172" w:author="Author" w:date="2024-06-12T07:50:00Z">
        <w:r w:rsidRPr="008E4447" w:rsidDel="00F15436">
          <w:rPr>
            <w:rFonts w:ascii="Arial" w:hAnsi="Arial" w:cs="Arial"/>
            <w:sz w:val="22"/>
            <w:szCs w:val="22"/>
          </w:rPr>
          <w:delText>Outturn data for BM Units with a net export over the Triad will be received at this stage and final reconciliation will be carried out, as required. Interest will be calculated as described above.</w:delText>
        </w:r>
      </w:del>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040FED25" w:rsidR="006661FE" w:rsidRPr="008E4447" w:rsidDel="00A808B7" w:rsidRDefault="006661FE" w:rsidP="006661FE">
      <w:pPr>
        <w:pStyle w:val="BodyTextIndent"/>
        <w:ind w:left="720" w:hanging="720"/>
        <w:jc w:val="both"/>
        <w:rPr>
          <w:del w:id="1173" w:author="Author" w:date="2024-06-12T10:26:00Z"/>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w:t>
      </w:r>
      <w:proofErr w:type="gramStart"/>
      <w:r w:rsidRPr="008E4447">
        <w:rPr>
          <w:rFonts w:cs="Arial"/>
          <w:szCs w:val="22"/>
        </w:rPr>
        <w:t>i.e.</w:t>
      </w:r>
      <w:proofErr w:type="gramEnd"/>
      <w:r w:rsidRPr="008E4447">
        <w:rPr>
          <w:rFonts w:cs="Arial"/>
          <w:szCs w:val="22"/>
        </w:rPr>
        <w:t xml:space="preserv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w:t>
      </w:r>
      <w:proofErr w:type="gramStart"/>
      <w:r w:rsidRPr="008E4447">
        <w:rPr>
          <w:rFonts w:cs="Arial"/>
          <w:szCs w:val="22"/>
        </w:rPr>
        <w:t>i.e.</w:t>
      </w:r>
      <w:proofErr w:type="gramEnd"/>
      <w:r w:rsidRPr="008E4447">
        <w:rPr>
          <w:rFonts w:cs="Arial"/>
          <w:szCs w:val="22"/>
        </w:rPr>
        <w:t xml:space="preserv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 xml:space="preserve">£/kW </w:t>
      </w:r>
      <w:proofErr w:type="gramStart"/>
      <w:r w:rsidRPr="008E4447">
        <w:rPr>
          <w:rFonts w:cs="Arial"/>
          <w:b/>
          <w:szCs w:val="22"/>
        </w:rPr>
        <w:t>Tariff</w:t>
      </w:r>
      <w:r w:rsidRPr="008E4447">
        <w:rPr>
          <w:rFonts w:cs="Arial"/>
          <w:szCs w:val="22"/>
        </w:rPr>
        <w:t xml:space="preserve">  =</w:t>
      </w:r>
      <w:proofErr w:type="gramEnd"/>
      <w:r w:rsidRPr="008E4447">
        <w:rPr>
          <w:rFonts w:cs="Arial"/>
          <w:szCs w:val="22"/>
        </w:rPr>
        <w:t xml:space="preserve">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w:t>
      </w:r>
      <w:proofErr w:type="gramStart"/>
      <w:r w:rsidRPr="008E4447">
        <w:rPr>
          <w:rFonts w:cs="Arial"/>
          <w:b/>
          <w:szCs w:val="22"/>
        </w:rPr>
        <w:t xml:space="preserve">Tariff  </w:t>
      </w:r>
      <w:r w:rsidRPr="008E4447">
        <w:rPr>
          <w:rFonts w:cs="Arial"/>
          <w:szCs w:val="22"/>
        </w:rPr>
        <w:t>=</w:t>
      </w:r>
      <w:proofErr w:type="gramEnd"/>
      <w:r w:rsidRPr="008E4447">
        <w:rPr>
          <w:rFonts w:cs="Arial"/>
          <w:szCs w:val="22"/>
        </w:rPr>
        <w:t xml:space="preserve">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1174" w:name="_Ref531684937"/>
      <w:bookmarkStart w:id="1175" w:name="_Toc32201110"/>
      <w:r w:rsidRPr="008E4447">
        <w:rPr>
          <w:rFonts w:ascii="Arial" w:hAnsi="Arial" w:cs="Arial"/>
          <w:sz w:val="22"/>
          <w:szCs w:val="22"/>
        </w:rPr>
        <w:br w:type="page"/>
      </w:r>
      <w:bookmarkStart w:id="1176" w:name="_Toc274049739"/>
      <w:bookmarkStart w:id="1177"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1176"/>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b6jGQ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CtX2Ks+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92ED3D"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OEYzX4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688AF6"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oiz9g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8SB9c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zxXjw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y/q9A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AYI2IWAgAAKgQAAA4AAAAAAAAAAAAAAAAALgIAAGRycy9lMm9Eb2MueG1sUEsBAi0AFAAGAAgA&#10;AAAhACAa4ZXdAAAACAEAAA8AAAAAAAAAAAAAAAAAcAQAAGRycy9kb3ducmV2LnhtbFBLBQYAAAAA&#10;BAAEAPMAAAB6BQ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5Tb9A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EDE1C9"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6qsHMx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rl8t8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VPvFw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Kvj7dDnyWkL1QMwijM6lSaOgBfzLWU+uLbj/cxCoODNfLKmTyCSbp81ieTUnYvEyU15m&#10;hJUEVfDA2RjuwjgaB4e6aeml0Q8WbkjRWie2n6s61U/OTCKcpiha/3KfTj3P+vYR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iRU+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UBf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8nmeNWCdWBpEU4GpYeGC1awF+c9WTWgvufW4GKM/PJ0ngWo8kkujsFSVrO8DpTXmeE&#10;lQRV8MDZcbkOxxexdaiblm4aJTksPNBIa53UfmV14k+GTEM4PZ7o+Os4Vb0+8dVv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Va1AX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sjt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Kvj7ebwceS2heiBmEUbn0qRR0AL+5awn1xbc/zkIVJyZL5bUSWSSzdNmsbyaE7F4mSkv&#10;M8JKgip44GwMd2EcjYND3bT00ugHCzekaK0T289VneonZyYRTlMUrX+5T6eeZ337C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SQrI7R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1178" w:name="_Hlt501343668"/>
      <w:bookmarkStart w:id="1179" w:name="_Hlt488742812"/>
      <w:bookmarkStart w:id="1180" w:name="_Toc32201111"/>
      <w:bookmarkStart w:id="1181" w:name="_Toc49661161"/>
      <w:bookmarkStart w:id="1182" w:name="_Toc274049740"/>
      <w:bookmarkEnd w:id="1174"/>
      <w:bookmarkEnd w:id="1175"/>
      <w:bookmarkEnd w:id="1177"/>
      <w:bookmarkEnd w:id="1178"/>
      <w:bookmarkEnd w:id="1179"/>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1180"/>
      <w:bookmarkEnd w:id="1181"/>
      <w:bookmarkEnd w:id="1182"/>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1183" w:name="_Toc32201112"/>
      <w:bookmarkStart w:id="1184" w:name="_Toc49661162"/>
      <w:bookmarkStart w:id="1185" w:name="_Toc274049741"/>
      <w:r>
        <w:t>Demand Charges</w:t>
      </w:r>
      <w:bookmarkEnd w:id="1183"/>
      <w:bookmarkEnd w:id="1184"/>
      <w:bookmarkEnd w:id="1185"/>
    </w:p>
    <w:p w14:paraId="6FFEEB6C" w14:textId="77777777" w:rsidR="00E010AE" w:rsidRDefault="00000000" w:rsidP="006661FE">
      <w:pPr>
        <w:pStyle w:val="1"/>
        <w:jc w:val="both"/>
      </w:pPr>
      <w:bookmarkStart w:id="1186" w:name="_Toc32201113"/>
      <w:bookmarkStart w:id="1187" w:name="_Toc49661163"/>
      <w:r>
        <w:rPr>
          <w:noProof/>
          <w:sz w:val="20"/>
        </w:rPr>
        <w:object w:dxaOrig="1440" w:dyaOrig="1440" w14:anchorId="095B0C15">
          <v:shape id="_x0000_s2083" type="#_x0000_t75" style="position:absolute;left:0;text-align:left;margin-left:-18pt;margin-top:17.7pt;width:570.95pt;height:585pt;z-index:251658266">
            <v:imagedata r:id="rId104" o:title=""/>
            <w10:wrap type="topAndBottom"/>
          </v:shape>
          <o:OLEObject Type="Embed" ProgID="Visio.Drawing.6" ShapeID="_x0000_s2083" DrawAspect="Content" ObjectID="_1779694926" r:id="rId105"/>
        </w:obje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1188" w:name="OLE_LINK9"/>
      <w:bookmarkStart w:id="1189" w:name="OLE_LINK12"/>
      <w:bookmarkEnd w:id="1186"/>
      <w:bookmarkEnd w:id="1187"/>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1188"/>
      <w:bookmarkEnd w:id="1189"/>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1190"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1190"/>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1191"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1191"/>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1192"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1192"/>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1193"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1193"/>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1194" w:name="_Toc70749747"/>
      <w:bookmarkStart w:id="1195"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1194"/>
      <w:bookmarkEnd w:id="1195"/>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1196"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1196"/>
    </w:p>
    <w:p w14:paraId="70CE6CDB" w14:textId="77777777" w:rsidR="006661FE" w:rsidRDefault="006661FE">
      <w:pPr>
        <w:pStyle w:val="1"/>
        <w:jc w:val="both"/>
      </w:pPr>
    </w:p>
    <w:p w14:paraId="3A32FE67" w14:textId="77777777" w:rsidR="006661FE" w:rsidRPr="007B2988" w:rsidRDefault="006661FE" w:rsidP="006661FE">
      <w:pPr>
        <w:pStyle w:val="Heading2"/>
      </w:pPr>
      <w:bookmarkStart w:id="1197" w:name="_Toc274049748"/>
      <w:r w:rsidRPr="007B2988">
        <w:t>Stability of tariffs</w:t>
      </w:r>
      <w:bookmarkEnd w:id="1197"/>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constant, which reflects the annuitised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w:t>
      </w:r>
      <w:proofErr w:type="gramStart"/>
      <w:r w:rsidRPr="007B2988">
        <w:rPr>
          <w:rFonts w:ascii="Arial" w:hAnsi="Arial" w:cs="Arial"/>
          <w:sz w:val="22"/>
          <w:szCs w:val="22"/>
        </w:rPr>
        <w:t>period</w:t>
      </w:r>
      <w:proofErr w:type="gramEnd"/>
      <w:r w:rsidRPr="007B2988">
        <w:rPr>
          <w:rFonts w:ascii="Arial" w:hAnsi="Arial" w:cs="Arial"/>
          <w:sz w:val="22"/>
          <w:szCs w:val="22"/>
        </w:rPr>
        <w:t xml:space="preserve">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w:t>
      </w:r>
      <w:proofErr w:type="gramStart"/>
      <w:r>
        <w:rPr>
          <w:rFonts w:ascii="Arial" w:hAnsi="Arial" w:cs="Arial"/>
          <w:sz w:val="22"/>
          <w:szCs w:val="22"/>
        </w:rPr>
        <w:t>period</w:t>
      </w:r>
      <w:proofErr w:type="gramEnd"/>
    </w:p>
    <w:p w14:paraId="14B0FFD1" w14:textId="77777777" w:rsidR="006661FE" w:rsidRPr="007B2988" w:rsidRDefault="006661FE" w:rsidP="006661FE">
      <w:pPr>
        <w:pStyle w:val="Heading2"/>
      </w:pPr>
      <w:bookmarkStart w:id="1198" w:name="_Toc274049749"/>
      <w:r w:rsidRPr="007B2988">
        <w:t>Predictability of tariffs</w:t>
      </w:r>
      <w:bookmarkEnd w:id="1198"/>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w:t>
      </w:r>
      <w:proofErr w:type="gramStart"/>
      <w:r w:rsidR="006661FE" w:rsidRPr="007B2988">
        <w:rPr>
          <w:rFonts w:ascii="Arial" w:hAnsi="Arial" w:cs="Arial"/>
          <w:sz w:val="22"/>
          <w:szCs w:val="22"/>
        </w:rPr>
        <w:t>take into account</w:t>
      </w:r>
      <w:proofErr w:type="gramEnd"/>
      <w:r w:rsidR="006661FE" w:rsidRPr="007B2988">
        <w:rPr>
          <w:rFonts w:ascii="Arial" w:hAnsi="Arial" w:cs="Arial"/>
          <w:sz w:val="22"/>
          <w:szCs w:val="22"/>
        </w:rPr>
        <w:t xml:space="preserve">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a number of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w:t>
      </w:r>
      <w:proofErr w:type="gramStart"/>
      <w:r w:rsidR="006661FE" w:rsidRPr="007B2988">
        <w:rPr>
          <w:rFonts w:ascii="Arial" w:hAnsi="Arial" w:cs="Arial"/>
          <w:sz w:val="22"/>
          <w:szCs w:val="22"/>
        </w:rPr>
        <w:t>an additional months</w:t>
      </w:r>
      <w:proofErr w:type="gramEnd"/>
      <w:r w:rsidR="006661FE" w:rsidRPr="007B2988">
        <w:rPr>
          <w:rFonts w:ascii="Arial" w:hAnsi="Arial" w:cs="Arial"/>
          <w:sz w:val="22"/>
          <w:szCs w:val="22"/>
        </w:rPr>
        <w:t xml:space="preserve">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w:t>
      </w:r>
      <w:proofErr w:type="gramStart"/>
      <w:r w:rsidRPr="007B2988">
        <w:rPr>
          <w:rFonts w:ascii="Arial" w:hAnsi="Arial" w:cs="Arial"/>
          <w:sz w:val="22"/>
          <w:szCs w:val="22"/>
        </w:rPr>
        <w:t>to  allow</w:t>
      </w:r>
      <w:proofErr w:type="gramEnd"/>
      <w:r w:rsidRPr="007B2988">
        <w:rPr>
          <w:rFonts w:ascii="Arial" w:hAnsi="Arial" w:cs="Arial"/>
          <w:sz w:val="22"/>
          <w:szCs w:val="22"/>
        </w:rPr>
        <w:t xml:space="preserve">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1199" w:name="_Toc3598575"/>
      <w:bookmarkStart w:id="1200" w:name="_Toc35675434"/>
      <w:bookmarkStart w:id="1201"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1199"/>
    <w:bookmarkEnd w:id="1200"/>
    <w:bookmarkEnd w:id="1201"/>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1202" w:name="_Hlt474031874"/>
      <w:bookmarkEnd w:id="1202"/>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(BSUoS) </w:t>
      </w:r>
      <w:r w:rsidR="00305F7A">
        <w:t>C</w:t>
      </w:r>
      <w:r>
        <w:t xml:space="preserve">harges.  This statement explains the methodology used in order to calculate the BSUoS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BSUoS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r>
        <w:t>BSUoS Charges are calculated on a fixed price basis as described in Section 14.30.</w:t>
      </w:r>
    </w:p>
    <w:p w14:paraId="034D771E" w14:textId="77777777" w:rsidR="00750515" w:rsidRDefault="00750515" w:rsidP="00750515">
      <w:pPr>
        <w:pStyle w:val="1"/>
        <w:jc w:val="both"/>
      </w:pPr>
      <w:bookmarkStart w:id="1203"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w:t>
      </w:r>
      <w:proofErr w:type="gramStart"/>
      <w:r w:rsidRPr="00FE60D3">
        <w:rPr>
          <w:rFonts w:ascii="Arial" w:hAnsi="Arial"/>
          <w:sz w:val="22"/>
        </w:rPr>
        <w:t>schemes</w:t>
      </w:r>
      <w:proofErr w:type="gramEnd"/>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1203"/>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will be the same for all Settlement Days within the same Fixed Price Period, unless a revised Fixed BSUoS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000000"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r>
        <w:t>fBSUoSEXT</w:t>
      </w:r>
      <w:r w:rsidRPr="0085208F">
        <w:rPr>
          <w:vertAlign w:val="subscript"/>
        </w:rPr>
        <w:t>t</w:t>
      </w:r>
      <w:r w:rsidRPr="009F1C91">
        <w:t xml:space="preserve"> </w:t>
      </w:r>
      <w:r>
        <w:t>= forecast External BSUoS Costs. The terms which make up External BSUoS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r w:rsidRPr="009F1C91">
        <w:rPr>
          <w:rFonts w:ascii="Arial (W1)" w:hAnsi="Arial (W1)"/>
          <w:sz w:val="22"/>
          <w:lang w:eastAsia="en-US"/>
        </w:rPr>
        <w:t>fBSUoSINT</w:t>
      </w:r>
      <w:r w:rsidRPr="0085208F">
        <w:rPr>
          <w:rFonts w:ascii="Arial (W1)" w:hAnsi="Arial (W1)"/>
          <w:sz w:val="22"/>
          <w:vertAlign w:val="subscript"/>
          <w:lang w:eastAsia="en-US"/>
        </w:rPr>
        <w:t xml:space="preserve">t </w:t>
      </w:r>
      <w:r w:rsidRPr="009F1C91">
        <w:rPr>
          <w:rFonts w:ascii="Arial (W1)" w:hAnsi="Arial (W1)"/>
          <w:sz w:val="22"/>
          <w:lang w:eastAsia="en-US"/>
        </w:rPr>
        <w:t xml:space="preserve">= forecast Internal BSUoS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BSUoS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process described in Paragraph 14.30.5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graph 14.30.8 does not apply for the first Fixed Price Period, where a notice period of at least six months will be given for the Fixed BSUoS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Supplier BM Units and Exempt Export BM Units, prefixed by i, have their Total BSUoS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000000"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r>
        <w:rPr>
          <w:rFonts w:ascii="Arial (W1)" w:hAnsi="Arial (W1)"/>
          <w:sz w:val="22"/>
          <w:lang w:eastAsia="en-US"/>
        </w:rPr>
        <w:t>i,</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FixedBSUoSP</w:t>
      </w:r>
      <w:r w:rsidRPr="00972D70">
        <w:rPr>
          <w:rFonts w:ascii="Arial (W1)" w:hAnsi="Arial (W1)"/>
          <w:sz w:val="22"/>
          <w:vertAlign w:val="subscript"/>
          <w:lang w:eastAsia="en-US"/>
        </w:rPr>
        <w:t xml:space="preserve">d </w:t>
      </w:r>
      <w:r w:rsidRPr="00786BBB">
        <w:rPr>
          <w:rFonts w:ascii="Arial (W1)" w:hAnsi="Arial (W1)"/>
          <w:sz w:val="22"/>
          <w:lang w:eastAsia="en-US"/>
        </w:rPr>
        <w:t xml:space="preserve">= the Fixed BSUoS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i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Transmission Connected BM Units, prefixed by m, have their Total BSUoS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000000"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BSUoSTOTmd = the Total BSUoS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FixedBSUoSPd = the Fixed BSUoS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r w:rsidRPr="00D66F37">
        <w:rPr>
          <w:rFonts w:ascii="Arial (W1)" w:hAnsi="Arial (W1)"/>
          <w:sz w:val="22"/>
          <w:lang w:eastAsia="en-US"/>
        </w:rPr>
        <w:t>TQMmj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a BSUoS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BSUoS Charges for a BSUoS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000000"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BSUoSTOT</w:t>
      </w:r>
      <w:r w:rsidRPr="0085208F">
        <w:rPr>
          <w:rFonts w:ascii="Arial (W1)" w:hAnsi="Arial (W1)"/>
          <w:sz w:val="22"/>
          <w:vertAlign w:val="subscript"/>
          <w:lang w:eastAsia="en-US"/>
        </w:rPr>
        <w:t>cd</w:t>
      </w:r>
      <w:r>
        <w:rPr>
          <w:rFonts w:ascii="Arial (W1)" w:hAnsi="Arial (W1)"/>
          <w:sz w:val="22"/>
          <w:vertAlign w:val="subscript"/>
          <w:lang w:eastAsia="en-US"/>
        </w:rPr>
        <w:t xml:space="preserve"> </w:t>
      </w:r>
      <w:r>
        <w:rPr>
          <w:rFonts w:ascii="Arial (W1)" w:hAnsi="Arial (W1)"/>
          <w:sz w:val="22"/>
          <w:lang w:eastAsia="en-US"/>
        </w:rPr>
        <w:t>= the Total BSUoS Charges for a BSUoS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BM Unit i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BSUoS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Definition of the BSUoS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X</w:t>
      </w:r>
      <w:r w:rsidRPr="00CD6306">
        <w:rPr>
          <w:rFonts w:ascii="Arial (W1)" w:hAnsi="Arial (W1)"/>
          <w:sz w:val="22"/>
          <w:lang w:eastAsia="en-US"/>
        </w:rPr>
        <w:t>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Issuing a revised Fixed BSUoS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The revised Fixed BSUoS Price, described in Paragraph 14.30.18, is determined by the following formula:</w:t>
      </w:r>
    </w:p>
    <w:p w14:paraId="0E2E7DFB" w14:textId="1E89BF52" w:rsidR="00C95284" w:rsidRPr="008A41B4" w:rsidRDefault="00000000"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1204"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1204"/>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FixedBSUoSPrev</w:t>
      </w:r>
      <w:r w:rsidRPr="00894AE9">
        <w:rPr>
          <w:rFonts w:ascii="Arial (W1)" w:hAnsi="Arial (W1)"/>
          <w:sz w:val="22"/>
          <w:vertAlign w:val="subscript"/>
          <w:lang w:eastAsia="en-US"/>
        </w:rPr>
        <w:t>s</w:t>
      </w:r>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evised Fixed BSUoS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fBSUoSTOT</w:t>
      </w:r>
      <w:r w:rsidRPr="00894AE9">
        <w:rPr>
          <w:rFonts w:ascii="Arial (W1)" w:hAnsi="Arial (W1)"/>
          <w:sz w:val="22"/>
          <w:vertAlign w:val="subscript"/>
          <w:lang w:eastAsia="en-US"/>
        </w:rPr>
        <w:t>s</w:t>
      </w:r>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The Company would 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r w:rsidRPr="00866282">
        <w:rPr>
          <w:rFonts w:ascii="Arial (W1)" w:hAnsi="Arial (W1)"/>
          <w:sz w:val="22"/>
          <w:lang w:eastAsia="en-US"/>
        </w:rPr>
        <w:t>fSGQM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to Paragraph 14.30.20,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Total BSUoS Costs (Internal + External) for each Settlement Day (BSUoSTOT</w:t>
      </w:r>
      <w:r>
        <w:rPr>
          <w:vertAlign w:val="subscript"/>
        </w:rPr>
        <w:t>d</w:t>
      </w:r>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Total BSUoS costs for each Settlement Day (BSUoSTOTd) are calculated by summing the External BSUoS Costs (BSUoSEXTd) and Internal BSUoS Costs (BSUoSINTd)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External BSUoS Costs for each Settlement Day (BSUoSEXT</w:t>
      </w:r>
      <w:r>
        <w:rPr>
          <w:vertAlign w:val="subscript"/>
        </w:rPr>
        <w:t>jd</w:t>
      </w:r>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The External BSUoS Costs for each Settlement Day (BSUoSEXT</w:t>
      </w:r>
      <w:r>
        <w:rPr>
          <w:vertAlign w:val="subscript"/>
        </w:rPr>
        <w:t>jd</w:t>
      </w:r>
      <w:r>
        <w:t>) are calculated by adding up each Settlement Period System Operator BM Cash Flow (CSOBM</w:t>
      </w:r>
      <w:r>
        <w:rPr>
          <w:vertAlign w:val="subscript"/>
        </w:rPr>
        <w:t>j</w:t>
      </w:r>
      <w:r>
        <w:t>) and Balancing Service Variable Contract Cost (BSCCV</w:t>
      </w:r>
      <w:r>
        <w:rPr>
          <w:vertAlign w:val="subscript"/>
        </w:rPr>
        <w:t>jd</w:t>
      </w:r>
      <w:r>
        <w:t xml:space="preserve">), </w:t>
      </w:r>
      <w:r w:rsidRPr="006F2B80">
        <w:t>BSUoSCOVID</w:t>
      </w:r>
      <w:r w:rsidRPr="0085208F">
        <w:rPr>
          <w:vertAlign w:val="subscript"/>
          <w:lang w:val="en-US"/>
        </w:rPr>
        <w:t>jd</w:t>
      </w:r>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proofErr w:type="gramStart"/>
      <w:r>
        <w:t>BSUoS</w:t>
      </w:r>
      <w:r w:rsidR="00082F88">
        <w:t>EXT</w:t>
      </w:r>
      <w:r w:rsidR="00082F88" w:rsidRPr="00082F88">
        <w:rPr>
          <w:vertAlign w:val="subscript"/>
        </w:rPr>
        <w:t>d</w:t>
      </w:r>
      <w:r w:rsidR="00082F88">
        <w:rPr>
          <w:vertAlign w:val="subscript"/>
        </w:rPr>
        <w:t xml:space="preserve">  </w:t>
      </w:r>
      <w:r w:rsidR="00082F88">
        <w:t>=</w:t>
      </w:r>
      <w:proofErr w:type="gramEnd"/>
      <w:r w:rsidR="00584CA2">
        <w:t xml:space="preserve"> </w:t>
      </w:r>
      <w:r w:rsidR="00080873" w:rsidRPr="00034153">
        <w:rPr>
          <w:rFonts w:ascii="Arial" w:hAnsi="Arial" w:cs="Arial"/>
          <w:sz w:val="46"/>
          <w:szCs w:val="46"/>
        </w:rPr>
        <w:t>∑</w:t>
      </w:r>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r w:rsidR="00584370">
        <w:t xml:space="preserve"> (C</w:t>
      </w:r>
      <w:r w:rsidR="00F71176">
        <w:t>S</w:t>
      </w:r>
      <w:r w:rsidR="00584370">
        <w:t>OBM</w:t>
      </w:r>
      <w:r w:rsidR="00584370" w:rsidRPr="00034153">
        <w:rPr>
          <w:vertAlign w:val="subscript"/>
        </w:rPr>
        <w:t>jd</w:t>
      </w:r>
      <w:r w:rsidR="00584370">
        <w:t xml:space="preserve"> + BSCCV</w:t>
      </w:r>
      <w:r w:rsidR="00584370" w:rsidRPr="00034153">
        <w:rPr>
          <w:vertAlign w:val="subscript"/>
        </w:rPr>
        <w:t>jd</w:t>
      </w:r>
      <w:r w:rsidR="00584370">
        <w:t>) + [BSCCA</w:t>
      </w:r>
      <w:r w:rsidR="00584370" w:rsidRPr="00034153">
        <w:rPr>
          <w:vertAlign w:val="subscript"/>
        </w:rPr>
        <w:t>d</w:t>
      </w:r>
      <w:r w:rsidR="00584370">
        <w:t xml:space="preserve"> + TotAd</w:t>
      </w:r>
      <w:r w:rsidR="004300B2">
        <w:t>j</w:t>
      </w:r>
      <w:r w:rsidR="00584370" w:rsidRPr="00034153">
        <w:rPr>
          <w:vertAlign w:val="subscript"/>
        </w:rPr>
        <w:t>jd</w:t>
      </w:r>
      <w:r w:rsidR="00584370">
        <w:t xml:space="preserve"> – O</w:t>
      </w:r>
      <w:r w:rsidR="00034153">
        <w:t>M</w:t>
      </w:r>
      <w:r w:rsidR="00584370" w:rsidRPr="00034153">
        <w:rPr>
          <w:vertAlign w:val="subscript"/>
        </w:rPr>
        <w:t>d</w:t>
      </w:r>
      <w:r w:rsidR="00584370">
        <w:t xml:space="preserve"> + </w:t>
      </w:r>
      <w:r w:rsidR="0073672A">
        <w:t>SRC</w:t>
      </w:r>
      <w:r w:rsidR="00584370" w:rsidRPr="00034153">
        <w:rPr>
          <w:vertAlign w:val="subscript"/>
        </w:rPr>
        <w:t>d</w:t>
      </w:r>
      <w:r w:rsidR="00FF6F52">
        <w:t xml:space="preserve"> + SOTOC</w:t>
      </w:r>
      <w:r w:rsidR="00FF6F52" w:rsidRPr="00034153">
        <w:rPr>
          <w:vertAlign w:val="subscript"/>
        </w:rPr>
        <w:t>d</w:t>
      </w:r>
      <w:r w:rsidR="00FF6F52">
        <w:t xml:space="preserve">  + LOCTRU</w:t>
      </w:r>
      <w:r w:rsidR="00FF6F52" w:rsidRPr="00034153">
        <w:rPr>
          <w:vertAlign w:val="subscript"/>
        </w:rPr>
        <w:t>d</w:t>
      </w:r>
      <w:r w:rsidR="00FF6F52">
        <w:t xml:space="preserve"> + BSUoSCOVID</w:t>
      </w:r>
      <w:r w:rsidR="00FF6F52" w:rsidRPr="006A5CC8">
        <w:rPr>
          <w:vertAlign w:val="subscript"/>
        </w:rPr>
        <w:t>d</w:t>
      </w:r>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Where BSUoSCOVID</w:t>
      </w:r>
      <w:r w:rsidRPr="0085208F">
        <w:rPr>
          <w:vertAlign w:val="subscript"/>
        </w:rPr>
        <w:t>jd</w:t>
      </w:r>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proofErr w:type="gramStart"/>
      <w:r>
        <w:t>BSUoSEXT</w:t>
      </w:r>
      <w:r w:rsidR="00953DAE" w:rsidRPr="00CA6350">
        <w:rPr>
          <w:vertAlign w:val="subscript"/>
        </w:rPr>
        <w:t>j</w:t>
      </w:r>
      <w:r w:rsidRPr="00082F88">
        <w:rPr>
          <w:vertAlign w:val="subscript"/>
        </w:rPr>
        <w:t>d</w:t>
      </w:r>
      <w:r>
        <w:rPr>
          <w:vertAlign w:val="subscript"/>
        </w:rPr>
        <w:t xml:space="preserve">  </w:t>
      </w:r>
      <w:r>
        <w:t>=</w:t>
      </w:r>
      <w:proofErr w:type="gramEnd"/>
      <w:r>
        <w:t xml:space="preserve"> CSOBM</w:t>
      </w:r>
      <w:r w:rsidRPr="00034153">
        <w:rPr>
          <w:vertAlign w:val="subscript"/>
        </w:rPr>
        <w:t>jd</w:t>
      </w:r>
      <w:r>
        <w:t xml:space="preserve"> + BSCCV</w:t>
      </w:r>
      <w:r w:rsidRPr="00034153">
        <w:rPr>
          <w:vertAlign w:val="subscript"/>
        </w:rPr>
        <w:t>jd</w:t>
      </w:r>
      <w:r>
        <w:t xml:space="preserve"> + </w:t>
      </w:r>
      <w:r w:rsidR="00C161D6">
        <w:t>BSUoSCOVID</w:t>
      </w:r>
      <w:r w:rsidR="00C161D6" w:rsidRPr="00C161D6">
        <w:rPr>
          <w:vertAlign w:val="subscript"/>
        </w:rPr>
        <w:t>j</w:t>
      </w:r>
      <w:r w:rsidR="00C161D6" w:rsidRPr="006A5CC8">
        <w:rPr>
          <w:vertAlign w:val="subscript"/>
        </w:rPr>
        <w:t>d</w:t>
      </w:r>
      <w:r w:rsidR="004300B2">
        <w:rPr>
          <w:vertAlign w:val="subscript"/>
        </w:rPr>
        <w:t xml:space="preserve"> </w:t>
      </w:r>
      <w:r w:rsidR="004300B2">
        <w:t xml:space="preserve">+ </w:t>
      </w:r>
      <w:r>
        <w:t>[</w:t>
      </w:r>
      <w:r w:rsidR="004300B2">
        <w:t xml:space="preserve"> (</w:t>
      </w:r>
      <w:r>
        <w:t>BSCCA</w:t>
      </w:r>
      <w:r w:rsidRPr="00034153">
        <w:rPr>
          <w:vertAlign w:val="subscript"/>
        </w:rPr>
        <w:t>d</w:t>
      </w:r>
      <w:r>
        <w:t xml:space="preserve"> + TotAd</w:t>
      </w:r>
      <w:r w:rsidR="004300B2">
        <w:t>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D5A63">
        <w:t>) * (TQM</w:t>
      </w:r>
      <w:r w:rsidR="00BD5A63" w:rsidRPr="00434CF7">
        <w:rPr>
          <w:vertAlign w:val="subscript"/>
        </w:rPr>
        <w:t>ijd</w:t>
      </w:r>
      <w:r w:rsidR="00BD5A63">
        <w:t xml:space="preserve"> + SGQM</w:t>
      </w:r>
      <w:r w:rsidR="00BD5A63" w:rsidRPr="00434CF7">
        <w:rPr>
          <w:vertAlign w:val="subscript"/>
        </w:rPr>
        <w:t>ijd</w:t>
      </w:r>
      <w:r w:rsidR="00BD5A63">
        <w:t>)</w:t>
      </w:r>
      <w:r w:rsidR="007359BF">
        <w:t xml:space="preserve"> </w:t>
      </w:r>
      <w:r w:rsidR="00BD5A63">
        <w:t>/</w:t>
      </w:r>
      <w:r w:rsidR="007359BF">
        <w:t xml:space="preserve"> </w:t>
      </w:r>
      <w:r w:rsidR="007359BF" w:rsidRPr="00034153">
        <w:rPr>
          <w:rFonts w:ascii="Arial" w:hAnsi="Arial" w:cs="Arial"/>
          <w:sz w:val="46"/>
          <w:szCs w:val="46"/>
        </w:rPr>
        <w:t>∑</w:t>
      </w:r>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r w:rsidR="007359BF">
        <w:rPr>
          <w:sz w:val="26"/>
          <w:szCs w:val="26"/>
          <w:vertAlign w:val="subscript"/>
        </w:rPr>
        <w:t xml:space="preserve"> </w:t>
      </w:r>
      <w:r w:rsidR="00434CF7">
        <w:t>(T</w:t>
      </w:r>
      <w:r w:rsidR="007359BF">
        <w:t>QM</w:t>
      </w:r>
      <w:r w:rsidR="00434CF7" w:rsidRPr="00434CF7">
        <w:rPr>
          <w:vertAlign w:val="subscript"/>
        </w:rPr>
        <w:t>ij</w:t>
      </w:r>
      <w:r w:rsidR="00434CF7">
        <w:t xml:space="preserve"> + SGM</w:t>
      </w:r>
      <w:r w:rsidR="00434CF7" w:rsidRPr="00434CF7">
        <w:rPr>
          <w:vertAlign w:val="subscript"/>
        </w:rPr>
        <w:t>ij</w:t>
      </w:r>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(IncPayExtd)</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Internal BSUoS Charges for each Settlement Period (BSUoSINT</w:t>
      </w:r>
      <w:r>
        <w:rPr>
          <w:vertAlign w:val="subscript"/>
        </w:rPr>
        <w:t>jd</w:t>
      </w:r>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The Internal BSUoS Costs (BSUoSINT</w:t>
      </w:r>
      <w:r>
        <w:rPr>
          <w:vertAlign w:val="subscript"/>
        </w:rPr>
        <w:t>jd</w:t>
      </w:r>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000000"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BSUoS methodology</w:t>
      </w:r>
      <w:r>
        <w:t xml:space="preserve"> in this Section 2</w:t>
      </w:r>
      <w:r w:rsidRPr="00DD7DC6">
        <w:t xml:space="preserve"> to support those Users identified in 14.29.4. This will consist of deferring </w:t>
      </w:r>
      <w:r>
        <w:t xml:space="preserve">the </w:t>
      </w:r>
      <w:r w:rsidRPr="00DD7DC6">
        <w:t>BSUoS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Covid Costs shall be calculated as;</w:t>
      </w:r>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0612C297"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r>
        <w:t>Where;</w:t>
      </w:r>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COVIDCAPTOT</w:t>
      </w:r>
      <w:r w:rsidRPr="00F56A6A">
        <w:rPr>
          <w:vertAlign w:val="subscript"/>
        </w:rPr>
        <w:t>j</w:t>
      </w:r>
      <w:r>
        <w:t xml:space="preserve"> is calculated as;</w:t>
      </w:r>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COVIDCAPTOT</w:t>
      </w:r>
      <w:r w:rsidRPr="00F56A6A">
        <w:rPr>
          <w:vertAlign w:val="subscript"/>
        </w:rPr>
        <w:t>j</w:t>
      </w:r>
      <w:r>
        <w:t xml:space="preserve"> is calculated as;</w:t>
      </w:r>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 xml:space="preserve">The </w:t>
      </w:r>
      <w:proofErr w:type="gramStart"/>
      <w:r>
        <w:t>25th</w:t>
      </w:r>
      <w:proofErr w:type="gramEnd"/>
      <w:r>
        <w:t xml:space="preserve">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Settlement Day d are removed as follows;</w:t>
      </w:r>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r>
        <w:rPr>
          <w:rFonts w:ascii="Arial" w:hAnsi="Arial" w:cs="Arial"/>
          <w:szCs w:val="22"/>
        </w:rPr>
        <w:t>BSUoSCOVID</w:t>
      </w:r>
      <w:r w:rsidRPr="000F0135">
        <w:rPr>
          <w:rFonts w:ascii="Arial" w:hAnsi="Arial" w:cs="Arial"/>
          <w:szCs w:val="22"/>
          <w:vertAlign w:val="subscript"/>
        </w:rPr>
        <w:t>jd</w:t>
      </w:r>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BSUoSCOVID</w:t>
      </w:r>
      <w:r w:rsidRPr="006B5382">
        <w:rPr>
          <w:rFonts w:ascii="Arial" w:hAnsi="Arial" w:cs="Arial"/>
          <w:szCs w:val="22"/>
          <w:vertAlign w:val="subscript"/>
        </w:rPr>
        <w:t>jd</w:t>
      </w:r>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exercising its reasonable judgement, has reason to believe that the cumulative total for BSUoSCOVID</w:t>
      </w:r>
      <w:r w:rsidRPr="006B5382">
        <w:rPr>
          <w:vertAlign w:val="subscript"/>
        </w:rPr>
        <w:t>jd</w:t>
      </w:r>
      <w:r w:rsidRPr="006B5382">
        <w:t xml:space="preserve"> since 25th June 2020 could 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Business Days</w:t>
      </w:r>
      <w:r w:rsidRPr="006B5382">
        <w:t xml:space="preserve"> notice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w:t>
      </w:r>
      <w:proofErr w:type="gramStart"/>
      <w:r w:rsidRPr="00530334">
        <w:rPr>
          <w:rFonts w:ascii="Arial (W1)" w:hAnsi="Arial (W1)"/>
          <w:sz w:val="22"/>
          <w:lang w:eastAsia="en-US"/>
        </w:rPr>
        <w:t>of  external</w:t>
      </w:r>
      <w:proofErr w:type="gramEnd"/>
      <w:r w:rsidRPr="00530334">
        <w:rPr>
          <w:rFonts w:ascii="Arial (W1)" w:hAnsi="Arial (W1)"/>
          <w:sz w:val="22"/>
          <w:lang w:eastAsia="en-US"/>
        </w:rPr>
        <w:t xml:space="preserve"> BSUoS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BSUoS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.10 shall be updated between 1st October 2021 and 31st March 2022 so that the 2020/21 Under Recovered Costs (BSUoSUR20d) for Settlement Day d are added as follows;</w:t>
      </w:r>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proofErr w:type="gramStart"/>
      <w:r>
        <w:t>BSUoSEXT</w:t>
      </w:r>
      <w:r w:rsidRPr="00CA6350">
        <w:rPr>
          <w:vertAlign w:val="subscript"/>
        </w:rPr>
        <w:t>j</w:t>
      </w:r>
      <w:r w:rsidRPr="00082F88">
        <w:rPr>
          <w:vertAlign w:val="subscript"/>
        </w:rPr>
        <w:t>d</w:t>
      </w:r>
      <w:r>
        <w:rPr>
          <w:vertAlign w:val="subscript"/>
        </w:rPr>
        <w:t xml:space="preserve">  </w:t>
      </w:r>
      <w:r>
        <w:t>=</w:t>
      </w:r>
      <w:proofErr w:type="gramEnd"/>
      <w:r>
        <w:t xml:space="preserve">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91556">
        <w:rPr>
          <w:vertAlign w:val="subscript"/>
        </w:rPr>
        <w:t xml:space="preserve"> </w:t>
      </w:r>
      <w:r w:rsidR="00B91556">
        <w:t>+</w:t>
      </w:r>
      <w:r w:rsidR="00B91556" w:rsidRPr="00B91556">
        <w:t xml:space="preserve"> </w:t>
      </w:r>
      <w:r w:rsidR="00B91556">
        <w:t>BSUoSCOVID</w:t>
      </w:r>
      <w:r w:rsidR="00B91556" w:rsidRPr="006A5CC8">
        <w:rPr>
          <w:vertAlign w:val="subscript"/>
        </w:rPr>
        <w:t>d</w:t>
      </w:r>
      <w:r w:rsidR="00B91556">
        <w:t xml:space="preserve"> + BSUoSSUR20</w:t>
      </w:r>
      <w:r w:rsidR="00B91556" w:rsidRPr="006A5CC8">
        <w:rPr>
          <w:vertAlign w:val="subscript"/>
        </w:rPr>
        <w:t>d</w:t>
      </w:r>
      <w:r w:rsidR="00E405EB">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BSUoS methodology in this Section 2 to support those Users identified in 14.</w:t>
      </w:r>
      <w:r>
        <w:rPr>
          <w:rFonts w:ascii="Arial (W1)" w:hAnsi="Arial (W1)"/>
          <w:sz w:val="22"/>
          <w:lang w:eastAsia="en-US"/>
        </w:rPr>
        <w:t>30</w:t>
      </w:r>
      <w:r w:rsidRPr="005578DE">
        <w:rPr>
          <w:rFonts w:ascii="Arial (W1)" w:hAnsi="Arial (W1)"/>
          <w:sz w:val="22"/>
          <w:lang w:eastAsia="en-US"/>
        </w:rPr>
        <w:t>.4. This will consist of deferring the BSUoS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shall be calculated as;</w:t>
      </w:r>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15F4CF70"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EXCCAPTOT</w:t>
      </w:r>
      <w:r w:rsidRPr="00F02C37">
        <w:rPr>
          <w:vertAlign w:val="subscript"/>
        </w:rPr>
        <w:t>j</w:t>
      </w:r>
      <w:r w:rsidRPr="00F02C37">
        <w:t xml:space="preserve"> is calculated as follows;</w:t>
      </w:r>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t>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r>
        <w:rPr>
          <w:rFonts w:ascii="Arial" w:hAnsi="Arial" w:cs="Arial"/>
          <w:sz w:val="22"/>
          <w:szCs w:val="22"/>
          <w:vertAlign w:val="subscript"/>
        </w:rPr>
        <w:t xml:space="preserve"> </w:t>
      </w:r>
      <w:r>
        <w:rPr>
          <w:rFonts w:ascii="Arial" w:hAnsi="Arial" w:cs="Arial"/>
          <w:sz w:val="22"/>
          <w:szCs w:val="22"/>
        </w:rPr>
        <w:t>- BSUoSEXC</w:t>
      </w:r>
      <w:r w:rsidRPr="009A6831">
        <w:rPr>
          <w:rFonts w:ascii="Arial" w:hAnsi="Arial" w:cs="Arial"/>
          <w:sz w:val="22"/>
          <w:szCs w:val="22"/>
          <w:vertAlign w:val="subscript"/>
        </w:rPr>
        <w:t>jd</w:t>
      </w:r>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proofErr w:type="gramStart"/>
      <w:r>
        <w:t>BSUoSEXT</w:t>
      </w:r>
      <w:r w:rsidRPr="00CA6350">
        <w:rPr>
          <w:vertAlign w:val="subscript"/>
        </w:rPr>
        <w:t>j</w:t>
      </w:r>
      <w:r w:rsidRPr="00082F88">
        <w:rPr>
          <w:vertAlign w:val="subscript"/>
        </w:rPr>
        <w:t>d</w:t>
      </w:r>
      <w:r>
        <w:rPr>
          <w:vertAlign w:val="subscript"/>
        </w:rPr>
        <w:t xml:space="preserve">  </w:t>
      </w:r>
      <w:r>
        <w:t>=</w:t>
      </w:r>
      <w:proofErr w:type="gramEnd"/>
      <w:r>
        <w:t xml:space="preserve">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E12D83">
        <w:t xml:space="preserve"> + BSUoSEXC</w:t>
      </w:r>
      <w:r w:rsidR="00E12D83" w:rsidRPr="00082F88">
        <w:rPr>
          <w:vertAlign w:val="subscript"/>
        </w:rPr>
        <w:t>d</w:t>
      </w:r>
      <w:r w:rsidR="00E12D83">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proofErr w:type="gramStart"/>
      <w:r>
        <w:t>Where</w:t>
      </w:r>
      <w:proofErr w:type="gramEnd"/>
      <w:r>
        <w:t xml:space="preserv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BSUoSEXCjd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 xml:space="preserve">Settlement Day, Settlement </w:t>
      </w:r>
      <w:proofErr w:type="gramStart"/>
      <w:r w:rsidRPr="005578DE">
        <w:rPr>
          <w:b/>
          <w:bCs/>
        </w:rPr>
        <w:t>Period</w:t>
      </w:r>
      <w:proofErr w:type="gramEnd"/>
      <w:r>
        <w:t xml:space="preserve"> and value of BSUoSEXC</w:t>
      </w:r>
      <w:r w:rsidRPr="005578DE">
        <w:rPr>
          <w:vertAlign w:val="subscript"/>
        </w:rPr>
        <w:t>d</w:t>
      </w:r>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Further BSUoS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BSUoS methodology in this Section 2 to support CUSC Parties acting as Generators and Suppliers, This will consist of deferring the BSUoS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(BSUoSFXC</w:t>
      </w:r>
      <w:r w:rsidRPr="0085208F">
        <w:rPr>
          <w:rFonts w:ascii="Arial" w:hAnsi="Arial" w:cs="Arial"/>
          <w:sz w:val="22"/>
          <w:szCs w:val="22"/>
          <w:vertAlign w:val="subscript"/>
        </w:rPr>
        <w:t>j</w:t>
      </w:r>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BSUoSTOTj &lt;= </w:t>
      </w:r>
      <w:r>
        <w:rPr>
          <w:rFonts w:ascii="Arial" w:hAnsi="Arial" w:cs="Arial"/>
          <w:sz w:val="22"/>
          <w:szCs w:val="22"/>
        </w:rPr>
        <w:t>F</w:t>
      </w:r>
      <w:r w:rsidRPr="00914DCA">
        <w:rPr>
          <w:rFonts w:ascii="Arial" w:hAnsi="Arial" w:cs="Arial"/>
          <w:sz w:val="22"/>
          <w:szCs w:val="22"/>
        </w:rPr>
        <w:t xml:space="preserve">XCCAPTOTj, then BSUoSFXCj = £0 </w:t>
      </w:r>
      <w:r w:rsidRPr="00914DCA">
        <w:rPr>
          <w:rFonts w:ascii="Arial" w:hAnsi="Arial" w:cs="Arial"/>
          <w:sz w:val="22"/>
          <w:szCs w:val="22"/>
        </w:rPr>
        <w:br/>
        <w:t xml:space="preserve">Or BSUoSTOTj &gt; </w:t>
      </w:r>
      <w:r>
        <w:rPr>
          <w:rFonts w:ascii="Arial" w:hAnsi="Arial" w:cs="Arial"/>
          <w:sz w:val="22"/>
          <w:szCs w:val="22"/>
        </w:rPr>
        <w:t>F</w:t>
      </w:r>
      <w:r w:rsidRPr="00914DCA">
        <w:rPr>
          <w:rFonts w:ascii="Arial" w:hAnsi="Arial" w:cs="Arial"/>
          <w:sz w:val="22"/>
          <w:szCs w:val="22"/>
        </w:rPr>
        <w:t xml:space="preserve">XCCAPTOTj, then BSUoSFXCj = BSUoSTOTj - </w:t>
      </w:r>
      <w:r>
        <w:rPr>
          <w:rFonts w:ascii="Arial" w:hAnsi="Arial" w:cs="Arial"/>
          <w:sz w:val="22"/>
          <w:szCs w:val="22"/>
        </w:rPr>
        <w:t>F</w:t>
      </w:r>
      <w:r w:rsidRPr="00914DCA">
        <w:rPr>
          <w:rFonts w:ascii="Arial" w:hAnsi="Arial" w:cs="Arial"/>
          <w:sz w:val="22"/>
          <w:szCs w:val="22"/>
        </w:rPr>
        <w:t xml:space="preserve">XCCAPTOTj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t xml:space="preserve">Where </w:t>
      </w:r>
      <w:r>
        <w:rPr>
          <w:rFonts w:ascii="Arial" w:hAnsi="Arial" w:cs="Arial"/>
          <w:sz w:val="22"/>
          <w:szCs w:val="22"/>
        </w:rPr>
        <w:t>F</w:t>
      </w:r>
      <w:r w:rsidRPr="00914DCA">
        <w:rPr>
          <w:rFonts w:ascii="Arial" w:hAnsi="Arial" w:cs="Arial"/>
          <w:sz w:val="22"/>
          <w:szCs w:val="22"/>
        </w:rPr>
        <w:t>XCCAPTOTj</w:t>
      </w:r>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(SGQM</w:t>
      </w:r>
      <w:r w:rsidRPr="00AC7BD0">
        <w:rPr>
          <w:rFonts w:ascii="Arial" w:hAnsi="Arial" w:cs="Arial"/>
          <w:sz w:val="22"/>
          <w:szCs w:val="22"/>
          <w:vertAlign w:val="subscript"/>
        </w:rPr>
        <w:t>j</w:t>
      </w:r>
      <w:r>
        <w:rPr>
          <w:rFonts w:ascii="Arial" w:hAnsi="Arial" w:cs="Arial"/>
          <w:sz w:val="22"/>
          <w:szCs w:val="22"/>
        </w:rPr>
        <w:t xml:space="preserve"> + TQM</w:t>
      </w:r>
      <w:r w:rsidRPr="00AC7BD0">
        <w:rPr>
          <w:rFonts w:ascii="Arial" w:hAnsi="Arial" w:cs="Arial"/>
          <w:sz w:val="22"/>
          <w:szCs w:val="22"/>
          <w:vertAlign w:val="subscript"/>
        </w:rPr>
        <w:t>j</w:t>
      </w:r>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(BSUoSFXCjd)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r>
        <w:t>BSUoSTOTjd = BSUoSEXTjd + BSUoSINTjd - BSUoSFXCjd</w:t>
      </w:r>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The necessary licence changes coming into effect to implement recovery of the Further Costs;</w:t>
      </w:r>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 xml:space="preserve">.10 shall be updated so that Further Costs (BSUoSFXCd)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proofErr w:type="gramStart"/>
      <w:r>
        <w:t>BSUoSEXT</w:t>
      </w:r>
      <w:r w:rsidRPr="00CA6350">
        <w:rPr>
          <w:vertAlign w:val="subscript"/>
        </w:rPr>
        <w:t>j</w:t>
      </w:r>
      <w:r w:rsidRPr="00082F88">
        <w:rPr>
          <w:vertAlign w:val="subscript"/>
        </w:rPr>
        <w:t>d</w:t>
      </w:r>
      <w:r>
        <w:rPr>
          <w:vertAlign w:val="subscript"/>
        </w:rPr>
        <w:t xml:space="preserve">  </w:t>
      </w:r>
      <w:r>
        <w:t>=</w:t>
      </w:r>
      <w:proofErr w:type="gramEnd"/>
      <w:r>
        <w:t xml:space="preserve">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t xml:space="preserve"> </w:t>
      </w:r>
      <w:r w:rsidR="00D476DC">
        <w:t xml:space="preserve"> </w:t>
      </w:r>
      <w:r>
        <w:t>+</w:t>
      </w:r>
      <w:r w:rsidR="00D476DC">
        <w:t xml:space="preserve">  </w:t>
      </w:r>
      <w:r w:rsidR="00A65E8F">
        <w:t xml:space="preserve">(D% * </w:t>
      </w:r>
      <w:r>
        <w:t>BSUoS</w:t>
      </w:r>
      <w:r w:rsidR="00A65E8F">
        <w:t>F</w:t>
      </w:r>
      <w:r>
        <w:t>XC</w:t>
      </w:r>
      <w:r w:rsidRPr="00082F88">
        <w:rPr>
          <w:vertAlign w:val="subscript"/>
        </w:rPr>
        <w:t>d</w:t>
      </w:r>
      <w:r w:rsidR="00D476DC">
        <w:t xml:space="preserve"> / SRD)</w:t>
      </w:r>
      <w:r>
        <w:t xml:space="preserve"> *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proofErr w:type="gramStart"/>
      <w:r>
        <w:t>Where</w:t>
      </w:r>
      <w:proofErr w:type="gramEnd"/>
      <w:r>
        <w:t xml:space="preserv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r>
        <w:t xml:space="preserve">BSUoSFXCd, is the cumulative total deferred value of the Further Costs Support Scheme, including any administrative or financing cost borne by </w:t>
      </w:r>
      <w:r w:rsidRPr="0085208F">
        <w:rPr>
          <w:b/>
          <w:bCs/>
        </w:rPr>
        <w:t>The Company</w:t>
      </w:r>
      <w:r>
        <w:t xml:space="preserve">, as agreed by the </w:t>
      </w:r>
      <w:proofErr w:type="gramStart"/>
      <w:r w:rsidRPr="0085208F">
        <w:rPr>
          <w:b/>
          <w:bCs/>
        </w:rPr>
        <w:t>Authority</w:t>
      </w:r>
      <w:proofErr w:type="gramEnd"/>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w:t>
      </w:r>
      <w:proofErr w:type="gramStart"/>
      <w:r>
        <w:t>generation</w:t>
      </w:r>
      <w:proofErr w:type="gramEnd"/>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w:t>
      </w:r>
      <w:proofErr w:type="gramStart"/>
      <w:r w:rsidRPr="0085208F">
        <w:rPr>
          <w:rFonts w:ascii="Arial (W1)" w:hAnsi="Arial (W1)"/>
          <w:sz w:val="22"/>
          <w:lang w:eastAsia="en-US"/>
        </w:rPr>
        <w:t>recovered  from</w:t>
      </w:r>
      <w:proofErr w:type="gramEnd"/>
      <w:r w:rsidRPr="0085208F">
        <w:rPr>
          <w:rFonts w:ascii="Arial (W1)" w:hAnsi="Arial (W1)"/>
          <w:sz w:val="22"/>
          <w:lang w:eastAsia="en-US"/>
        </w:rPr>
        <w:t xml:space="preserve">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Further Cost</w:t>
      </w:r>
      <w:r w:rsidRPr="00914DCA">
        <w:rPr>
          <w:rFonts w:ascii="Arial" w:hAnsi="Arial" w:cs="Arial"/>
          <w:sz w:val="22"/>
          <w:szCs w:val="22"/>
        </w:rPr>
        <w:t>s</w:t>
      </w:r>
      <w:r>
        <w:rPr>
          <w:rFonts w:ascii="Arial" w:hAnsi="Arial" w:cs="Arial"/>
          <w:sz w:val="22"/>
          <w:szCs w:val="22"/>
        </w:rPr>
        <w:t>;</w:t>
      </w:r>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000000"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w:t>
      </w:r>
      <w:proofErr w:type="gramStart"/>
      <w:r w:rsidRPr="006F2B80">
        <w:rPr>
          <w:rFonts w:ascii="Arial" w:hAnsi="Arial" w:cs="Arial"/>
          <w:sz w:val="22"/>
          <w:szCs w:val="22"/>
        </w:rPr>
        <w:t>BSUoSFXCd</w:t>
      </w:r>
      <w:proofErr w:type="gramEnd"/>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BSUoS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Pursuant to 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r>
        <w:t xml:space="preserve">BSUoS Charges are made on a daily basis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05pt;height:21.9pt" o:ole="">
                  <v:imagedata r:id="rId108" o:title=""/>
                </v:shape>
                <o:OLEObject Type="Embed" ProgID="Equation.3" ShapeID="_x0000_i1032" DrawAspect="Content" ObjectID="_1779694917" r:id="rId109"/>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r>
              <w:t>Non Settlement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The revised Fixed BSUoS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6pt;height:21.9pt" o:ole="">
                  <v:imagedata r:id="rId110" o:title=""/>
                </v:shape>
                <o:OLEObject Type="Embed" ProgID="Equation.3" ShapeID="_x0000_i1033" DrawAspect="Content" ObjectID="_1779694918" r:id="rId111"/>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2.55pt;height:21.9pt" o:ole="">
                  <v:imagedata r:id="rId112" o:title=""/>
                </v:shape>
                <o:OLEObject Type="Embed" ProgID="Equation.3" ShapeID="_x0000_i1034" DrawAspect="Content" ObjectID="_1779694919" r:id="rId113"/>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1205" w:name="BSUoSend"/>
      <w:bookmarkEnd w:id="1205"/>
    </w:p>
    <w:sectPr w:rsidR="006A4386" w:rsidRPr="00FC681D" w:rsidSect="00B311F1">
      <w:headerReference w:type="even" r:id="rId114"/>
      <w:headerReference w:type="default" r:id="rId115"/>
      <w:footerReference w:type="even" r:id="rId116"/>
      <w:footerReference w:type="default" r:id="rId117"/>
      <w:headerReference w:type="first" r:id="rId118"/>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4C190" w14:textId="77777777" w:rsidR="008208CE" w:rsidRDefault="008208CE" w:rsidP="001046D7">
      <w:pPr>
        <w:pStyle w:val="LogoCaption"/>
      </w:pPr>
      <w:r>
        <w:separator/>
      </w:r>
    </w:p>
  </w:endnote>
  <w:endnote w:type="continuationSeparator" w:id="0">
    <w:p w14:paraId="33F941AC" w14:textId="77777777" w:rsidR="008208CE" w:rsidRDefault="008208CE" w:rsidP="001046D7">
      <w:pPr>
        <w:pStyle w:val="LogoCaption"/>
      </w:pPr>
      <w:r>
        <w:continuationSeparator/>
      </w:r>
    </w:p>
  </w:endnote>
  <w:endnote w:type="continuationNotice" w:id="1">
    <w:p w14:paraId="0459446F" w14:textId="77777777" w:rsidR="008208CE" w:rsidRDefault="008208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76017733" w:rsidR="00CD5631" w:rsidRDefault="00CD5631">
    <w:pPr>
      <w:pStyle w:val="Footer"/>
    </w:pPr>
    <w:r>
      <w:fldChar w:fldCharType="begin"/>
    </w:r>
    <w:r>
      <w:instrText xml:space="preserve"> DOCPROPERTY "DocID" \* MERGEFORMAT </w:instrText>
    </w:r>
    <w:r>
      <w:fldChar w:fldCharType="separate"/>
    </w:r>
    <w:r w:rsidR="007648E3">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388BBE35"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B461C7">
      <w:rPr>
        <w:rFonts w:ascii="Arial" w:hAnsi="Arial" w:cs="Arial"/>
        <w:sz w:val="18"/>
        <w:szCs w:val="18"/>
      </w:rPr>
      <w:t>c</w:t>
    </w:r>
    <w:r>
      <w:rPr>
        <w:rFonts w:ascii="Arial" w:hAnsi="Arial" w:cs="Arial"/>
        <w:sz w:val="18"/>
        <w:szCs w:val="18"/>
      </w:rPr>
      <w:t xml:space="preserve"> – </w:t>
    </w:r>
    <w:r w:rsidR="00404699">
      <w:rPr>
        <w:rFonts w:ascii="Arial" w:hAnsi="Arial" w:cs="Arial"/>
        <w:sz w:val="18"/>
        <w:szCs w:val="18"/>
      </w:rPr>
      <w:t>0</w:t>
    </w:r>
    <w:r w:rsidR="003C1BDF">
      <w:rPr>
        <w:rFonts w:ascii="Arial" w:hAnsi="Arial" w:cs="Arial"/>
        <w:sz w:val="18"/>
        <w:szCs w:val="18"/>
      </w:rPr>
      <w:t>6</w:t>
    </w:r>
    <w:r w:rsidR="00404699">
      <w:rPr>
        <w:rFonts w:ascii="Arial" w:hAnsi="Arial" w:cs="Arial"/>
        <w:sz w:val="18"/>
        <w:szCs w:val="18"/>
      </w:rPr>
      <w:t xml:space="preserve"> </w:t>
    </w:r>
    <w:r w:rsidR="003C1BDF">
      <w:rPr>
        <w:rFonts w:ascii="Arial" w:hAnsi="Arial" w:cs="Arial"/>
        <w:sz w:val="18"/>
        <w:szCs w:val="18"/>
      </w:rPr>
      <w:t>June</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7B6DA" w14:textId="77777777" w:rsidR="008208CE" w:rsidRDefault="008208CE" w:rsidP="001046D7">
      <w:pPr>
        <w:pStyle w:val="LogoCaption"/>
      </w:pPr>
      <w:r>
        <w:separator/>
      </w:r>
    </w:p>
  </w:footnote>
  <w:footnote w:type="continuationSeparator" w:id="0">
    <w:p w14:paraId="31315DB1" w14:textId="77777777" w:rsidR="008208CE" w:rsidRDefault="008208CE" w:rsidP="001046D7">
      <w:pPr>
        <w:pStyle w:val="LogoCaption"/>
      </w:pPr>
      <w:r>
        <w:continuationSeparator/>
      </w:r>
    </w:p>
  </w:footnote>
  <w:footnote w:type="continuationNotice" w:id="1">
    <w:p w14:paraId="42D7B519" w14:textId="77777777" w:rsidR="008208CE" w:rsidRDefault="008208CE"/>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46" w:name="OLE_LINK4"/>
      <w:bookmarkStart w:id="247" w:name="OLE_LINK5"/>
      <w:r w:rsidRPr="00222B22">
        <w:rPr>
          <w:rFonts w:cs="Arial"/>
          <w:sz w:val="18"/>
          <w:szCs w:val="18"/>
        </w:rPr>
        <w:t xml:space="preserve">LDTEC Indicative Block Offer </w:t>
      </w:r>
      <w:bookmarkEnd w:id="246"/>
      <w:bookmarkEnd w:id="247"/>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1206"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1207" w:name="bmkLogoCaptionEven" w:colFirst="0" w:colLast="0"/>
          <w:bookmarkEnd w:id="1206"/>
        </w:p>
      </w:tc>
    </w:tr>
    <w:bookmarkEnd w:id="1207"/>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0A235825"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3C1BDF">
      <w:rPr>
        <w:rFonts w:ascii="Arial" w:hAnsi="Arial" w:cs="Arial"/>
        <w:sz w:val="18"/>
        <w:szCs w:val="18"/>
      </w:rPr>
      <w:t>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1208"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1209" w:name="bmkLogoCaption" w:colFirst="0" w:colLast="0"/>
          <w:bookmarkEnd w:id="1208"/>
        </w:p>
      </w:tc>
    </w:tr>
    <w:bookmarkEnd w:id="1209"/>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3"/>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2"/>
  </w:num>
  <w:num w:numId="13" w16cid:durableId="2071802399">
    <w:abstractNumId w:val="99"/>
  </w:num>
  <w:num w:numId="14" w16cid:durableId="1717123476">
    <w:abstractNumId w:val="59"/>
  </w:num>
  <w:num w:numId="15" w16cid:durableId="1804423921">
    <w:abstractNumId w:val="90"/>
  </w:num>
  <w:num w:numId="16" w16cid:durableId="222109407">
    <w:abstractNumId w:val="74"/>
  </w:num>
  <w:num w:numId="17" w16cid:durableId="2094357796">
    <w:abstractNumId w:val="10"/>
  </w:num>
  <w:num w:numId="18" w16cid:durableId="1743720666">
    <w:abstractNumId w:val="46"/>
  </w:num>
  <w:num w:numId="19" w16cid:durableId="689529049">
    <w:abstractNumId w:val="79"/>
  </w:num>
  <w:num w:numId="20" w16cid:durableId="1479567228">
    <w:abstractNumId w:val="27"/>
  </w:num>
  <w:num w:numId="21" w16cid:durableId="974681360">
    <w:abstractNumId w:val="37"/>
  </w:num>
  <w:num w:numId="22" w16cid:durableId="2011564590">
    <w:abstractNumId w:val="119"/>
  </w:num>
  <w:num w:numId="23" w16cid:durableId="705788641">
    <w:abstractNumId w:val="110"/>
  </w:num>
  <w:num w:numId="24" w16cid:durableId="738089661">
    <w:abstractNumId w:val="47"/>
  </w:num>
  <w:num w:numId="25" w16cid:durableId="818885184">
    <w:abstractNumId w:val="94"/>
  </w:num>
  <w:num w:numId="26" w16cid:durableId="1342705191">
    <w:abstractNumId w:val="123"/>
  </w:num>
  <w:num w:numId="27" w16cid:durableId="1212688390">
    <w:abstractNumId w:val="84"/>
  </w:num>
  <w:num w:numId="28" w16cid:durableId="2025209318">
    <w:abstractNumId w:val="102"/>
  </w:num>
  <w:num w:numId="29" w16cid:durableId="1116098369">
    <w:abstractNumId w:val="125"/>
  </w:num>
  <w:num w:numId="30" w16cid:durableId="1668022375">
    <w:abstractNumId w:val="44"/>
  </w:num>
  <w:num w:numId="31" w16cid:durableId="1095394850">
    <w:abstractNumId w:val="48"/>
  </w:num>
  <w:num w:numId="32" w16cid:durableId="236868696">
    <w:abstractNumId w:val="121"/>
  </w:num>
  <w:num w:numId="33" w16cid:durableId="1199660472">
    <w:abstractNumId w:val="58"/>
  </w:num>
  <w:num w:numId="34" w16cid:durableId="1562131476">
    <w:abstractNumId w:val="122"/>
  </w:num>
  <w:num w:numId="35" w16cid:durableId="1593783032">
    <w:abstractNumId w:val="39"/>
  </w:num>
  <w:num w:numId="36" w16cid:durableId="1932467391">
    <w:abstractNumId w:val="81"/>
  </w:num>
  <w:num w:numId="37" w16cid:durableId="1825585835">
    <w:abstractNumId w:val="57"/>
  </w:num>
  <w:num w:numId="38" w16cid:durableId="652221816">
    <w:abstractNumId w:val="92"/>
  </w:num>
  <w:num w:numId="39" w16cid:durableId="74860716">
    <w:abstractNumId w:val="101"/>
  </w:num>
  <w:num w:numId="40" w16cid:durableId="394087964">
    <w:abstractNumId w:val="18"/>
  </w:num>
  <w:num w:numId="41" w16cid:durableId="334454382">
    <w:abstractNumId w:val="89"/>
  </w:num>
  <w:num w:numId="42" w16cid:durableId="911429566">
    <w:abstractNumId w:val="52"/>
  </w:num>
  <w:num w:numId="43" w16cid:durableId="1679190630">
    <w:abstractNumId w:val="42"/>
  </w:num>
  <w:num w:numId="44" w16cid:durableId="304820561">
    <w:abstractNumId w:val="78"/>
  </w:num>
  <w:num w:numId="45" w16cid:durableId="141771232">
    <w:abstractNumId w:val="109"/>
  </w:num>
  <w:num w:numId="46" w16cid:durableId="1360278576">
    <w:abstractNumId w:val="15"/>
  </w:num>
  <w:num w:numId="47" w16cid:durableId="834801188">
    <w:abstractNumId w:val="12"/>
  </w:num>
  <w:num w:numId="48" w16cid:durableId="297492059">
    <w:abstractNumId w:val="36"/>
  </w:num>
  <w:num w:numId="49" w16cid:durableId="56363234">
    <w:abstractNumId w:val="93"/>
  </w:num>
  <w:num w:numId="50" w16cid:durableId="1827938530">
    <w:abstractNumId w:val="43"/>
  </w:num>
  <w:num w:numId="51" w16cid:durableId="835192705">
    <w:abstractNumId w:val="87"/>
  </w:num>
  <w:num w:numId="52" w16cid:durableId="1261723885">
    <w:abstractNumId w:val="62"/>
  </w:num>
  <w:num w:numId="53" w16cid:durableId="1162237884">
    <w:abstractNumId w:val="127"/>
  </w:num>
  <w:num w:numId="54" w16cid:durableId="833766499">
    <w:abstractNumId w:val="82"/>
  </w:num>
  <w:num w:numId="55" w16cid:durableId="942301378">
    <w:abstractNumId w:val="76"/>
  </w:num>
  <w:num w:numId="56" w16cid:durableId="1117991261">
    <w:abstractNumId w:val="25"/>
  </w:num>
  <w:num w:numId="57" w16cid:durableId="990256311">
    <w:abstractNumId w:val="115"/>
  </w:num>
  <w:num w:numId="58" w16cid:durableId="1148740566">
    <w:abstractNumId w:val="61"/>
  </w:num>
  <w:num w:numId="59" w16cid:durableId="2141023162">
    <w:abstractNumId w:val="107"/>
  </w:num>
  <w:num w:numId="60" w16cid:durableId="408163391">
    <w:abstractNumId w:val="56"/>
  </w:num>
  <w:num w:numId="61" w16cid:durableId="2093744801">
    <w:abstractNumId w:val="71"/>
  </w:num>
  <w:num w:numId="62" w16cid:durableId="87652595">
    <w:abstractNumId w:val="17"/>
  </w:num>
  <w:num w:numId="63" w16cid:durableId="335770721">
    <w:abstractNumId w:val="60"/>
  </w:num>
  <w:num w:numId="64" w16cid:durableId="123042263">
    <w:abstractNumId w:val="21"/>
  </w:num>
  <w:num w:numId="65" w16cid:durableId="470826849">
    <w:abstractNumId w:val="19"/>
  </w:num>
  <w:num w:numId="66" w16cid:durableId="810556757">
    <w:abstractNumId w:val="24"/>
  </w:num>
  <w:num w:numId="67" w16cid:durableId="1696953868">
    <w:abstractNumId w:val="111"/>
  </w:num>
  <w:num w:numId="68" w16cid:durableId="1570655644">
    <w:abstractNumId w:val="77"/>
  </w:num>
  <w:num w:numId="69" w16cid:durableId="1375809632">
    <w:abstractNumId w:val="50"/>
  </w:num>
  <w:num w:numId="70" w16cid:durableId="2114855525">
    <w:abstractNumId w:val="108"/>
  </w:num>
  <w:num w:numId="71" w16cid:durableId="1608273475">
    <w:abstractNumId w:val="95"/>
  </w:num>
  <w:num w:numId="72" w16cid:durableId="1821463858">
    <w:abstractNumId w:val="22"/>
  </w:num>
  <w:num w:numId="73" w16cid:durableId="1132359222">
    <w:abstractNumId w:val="26"/>
  </w:num>
  <w:num w:numId="74" w16cid:durableId="462238152">
    <w:abstractNumId w:val="68"/>
  </w:num>
  <w:num w:numId="75" w16cid:durableId="56518462">
    <w:abstractNumId w:val="96"/>
  </w:num>
  <w:num w:numId="76" w16cid:durableId="1661079739">
    <w:abstractNumId w:val="69"/>
  </w:num>
  <w:num w:numId="77" w16cid:durableId="1650279771">
    <w:abstractNumId w:val="34"/>
  </w:num>
  <w:num w:numId="78" w16cid:durableId="1618681429">
    <w:abstractNumId w:val="45"/>
  </w:num>
  <w:num w:numId="79" w16cid:durableId="4329660">
    <w:abstractNumId w:val="97"/>
  </w:num>
  <w:num w:numId="80" w16cid:durableId="329065058">
    <w:abstractNumId w:val="118"/>
  </w:num>
  <w:num w:numId="81" w16cid:durableId="371882680">
    <w:abstractNumId w:val="75"/>
  </w:num>
  <w:num w:numId="82" w16cid:durableId="10839006">
    <w:abstractNumId w:val="65"/>
  </w:num>
  <w:num w:numId="83" w16cid:durableId="1920824130">
    <w:abstractNumId w:val="51"/>
  </w:num>
  <w:num w:numId="84" w16cid:durableId="623313609">
    <w:abstractNumId w:val="114"/>
  </w:num>
  <w:num w:numId="85" w16cid:durableId="788816744">
    <w:abstractNumId w:val="91"/>
  </w:num>
  <w:num w:numId="86" w16cid:durableId="1352485846">
    <w:abstractNumId w:val="67"/>
  </w:num>
  <w:num w:numId="87" w16cid:durableId="1413237035">
    <w:abstractNumId w:val="113"/>
  </w:num>
  <w:num w:numId="88" w16cid:durableId="1873180725">
    <w:abstractNumId w:val="53"/>
  </w:num>
  <w:num w:numId="89" w16cid:durableId="31350598">
    <w:abstractNumId w:val="38"/>
  </w:num>
  <w:num w:numId="90" w16cid:durableId="557669809">
    <w:abstractNumId w:val="13"/>
  </w:num>
  <w:num w:numId="91" w16cid:durableId="1510018792">
    <w:abstractNumId w:val="14"/>
  </w:num>
  <w:num w:numId="92" w16cid:durableId="493228684">
    <w:abstractNumId w:val="33"/>
  </w:num>
  <w:num w:numId="93" w16cid:durableId="506677719">
    <w:abstractNumId w:val="124"/>
  </w:num>
  <w:num w:numId="94" w16cid:durableId="1598905189">
    <w:abstractNumId w:val="104"/>
  </w:num>
  <w:num w:numId="95" w16cid:durableId="477693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6"/>
    <w:lvlOverride w:ilvl="0">
      <w:startOverride w:val="1"/>
    </w:lvlOverride>
    <w:lvlOverride w:ilvl="1"/>
    <w:lvlOverride w:ilvl="2"/>
    <w:lvlOverride w:ilvl="3"/>
    <w:lvlOverride w:ilvl="4"/>
    <w:lvlOverride w:ilvl="5"/>
    <w:lvlOverride w:ilvl="6"/>
    <w:lvlOverride w:ilvl="7"/>
    <w:lvlOverride w:ilvl="8"/>
  </w:num>
  <w:num w:numId="97" w16cid:durableId="5121126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8"/>
  </w:num>
  <w:num w:numId="101" w16cid:durableId="1071587397">
    <w:abstractNumId w:val="103"/>
    <w:lvlOverride w:ilvl="0">
      <w:startOverride w:val="1"/>
    </w:lvlOverride>
  </w:num>
  <w:num w:numId="102" w16cid:durableId="292099872">
    <w:abstractNumId w:val="72"/>
    <w:lvlOverride w:ilvl="0">
      <w:startOverride w:val="2"/>
    </w:lvlOverride>
  </w:num>
  <w:num w:numId="103" w16cid:durableId="1254435813">
    <w:abstractNumId w:val="86"/>
    <w:lvlOverride w:ilvl="0">
      <w:startOverride w:val="3"/>
    </w:lvlOverride>
  </w:num>
  <w:num w:numId="104" w16cid:durableId="112723663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1"/>
  </w:num>
  <w:num w:numId="110" w16cid:durableId="970206087">
    <w:abstractNumId w:val="120"/>
  </w:num>
  <w:num w:numId="111" w16cid:durableId="177559533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6"/>
  </w:num>
  <w:num w:numId="114" w16cid:durableId="712123631">
    <w:abstractNumId w:val="49"/>
  </w:num>
  <w:num w:numId="115" w16cid:durableId="263922419">
    <w:abstractNumId w:val="100"/>
  </w:num>
  <w:num w:numId="116" w16cid:durableId="131907318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8"/>
  </w:num>
  <w:num w:numId="119" w16cid:durableId="1616595295">
    <w:abstractNumId w:val="80"/>
  </w:num>
  <w:num w:numId="120" w16cid:durableId="722295680">
    <w:abstractNumId w:val="54"/>
  </w:num>
  <w:num w:numId="121" w16cid:durableId="1984769303">
    <w:abstractNumId w:val="70"/>
  </w:num>
  <w:num w:numId="122" w16cid:durableId="2107647054">
    <w:abstractNumId w:val="31"/>
  </w:num>
  <w:num w:numId="123" w16cid:durableId="1380737523">
    <w:abstractNumId w:val="23"/>
  </w:num>
  <w:num w:numId="124" w16cid:durableId="1566379448">
    <w:abstractNumId w:val="126"/>
  </w:num>
  <w:num w:numId="125" w16cid:durableId="1656563205">
    <w:abstractNumId w:val="83"/>
  </w:num>
  <w:num w:numId="126" w16cid:durableId="1493257453">
    <w:abstractNumId w:val="66"/>
  </w:num>
  <w:num w:numId="127" w16cid:durableId="2008901480">
    <w:abstractNumId w:val="11"/>
  </w:num>
  <w:num w:numId="128" w16cid:durableId="1795295263">
    <w:abstractNumId w:val="64"/>
  </w:num>
  <w:num w:numId="129" w16cid:durableId="33697932">
    <w:abstractNumId w:val="117"/>
  </w:num>
  <w:num w:numId="130" w16cid:durableId="1650404688">
    <w:abstractNumId w:val="40"/>
  </w:num>
  <w:num w:numId="131" w16cid:durableId="2143233433">
    <w:abstractNumId w:val="98"/>
  </w:num>
  <w:num w:numId="132" w16cid:durableId="919946704">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WJLAHZ6OWwykUy+3v/7PvqTHrRNAE891N2f7EibY8XkfEOSS7ogGmKU6j7+qI5OUkQF25K51T/cJ8Wl4ilTisw==" w:salt="pVAI/Ho7wK9jqpCm1iv0Xw=="/>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074E7"/>
    <w:rsid w:val="00010E4A"/>
    <w:rsid w:val="00010EB2"/>
    <w:rsid w:val="00011218"/>
    <w:rsid w:val="00011F17"/>
    <w:rsid w:val="00012A95"/>
    <w:rsid w:val="00012AE9"/>
    <w:rsid w:val="00013841"/>
    <w:rsid w:val="000142D3"/>
    <w:rsid w:val="0001527C"/>
    <w:rsid w:val="000154F5"/>
    <w:rsid w:val="00015A20"/>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166"/>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686F"/>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0A04"/>
    <w:rsid w:val="00131C05"/>
    <w:rsid w:val="00133479"/>
    <w:rsid w:val="001341C9"/>
    <w:rsid w:val="00134C1E"/>
    <w:rsid w:val="001368C1"/>
    <w:rsid w:val="00137774"/>
    <w:rsid w:val="00143668"/>
    <w:rsid w:val="0014378F"/>
    <w:rsid w:val="0014590A"/>
    <w:rsid w:val="00147763"/>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4907"/>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109A"/>
    <w:rsid w:val="001D503D"/>
    <w:rsid w:val="001D5592"/>
    <w:rsid w:val="001D5B4E"/>
    <w:rsid w:val="001D7697"/>
    <w:rsid w:val="001E0400"/>
    <w:rsid w:val="001E13B4"/>
    <w:rsid w:val="001E180A"/>
    <w:rsid w:val="001E1841"/>
    <w:rsid w:val="001E1E7F"/>
    <w:rsid w:val="001E29AB"/>
    <w:rsid w:val="001E4A1C"/>
    <w:rsid w:val="001E64F7"/>
    <w:rsid w:val="001F091A"/>
    <w:rsid w:val="001F0FA5"/>
    <w:rsid w:val="001F366D"/>
    <w:rsid w:val="001F4EFF"/>
    <w:rsid w:val="001F59A2"/>
    <w:rsid w:val="001F6798"/>
    <w:rsid w:val="001F6986"/>
    <w:rsid w:val="0020014F"/>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0B8F"/>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46D"/>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177FA"/>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264"/>
    <w:rsid w:val="004533CD"/>
    <w:rsid w:val="004567E8"/>
    <w:rsid w:val="0045707F"/>
    <w:rsid w:val="004573B7"/>
    <w:rsid w:val="00460ACC"/>
    <w:rsid w:val="00461271"/>
    <w:rsid w:val="004633BA"/>
    <w:rsid w:val="00465617"/>
    <w:rsid w:val="00465E2B"/>
    <w:rsid w:val="00466EF2"/>
    <w:rsid w:val="004678E9"/>
    <w:rsid w:val="00467B48"/>
    <w:rsid w:val="0047010D"/>
    <w:rsid w:val="00471666"/>
    <w:rsid w:val="00471C3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2007"/>
    <w:rsid w:val="004E2792"/>
    <w:rsid w:val="004E314B"/>
    <w:rsid w:val="004E4BB0"/>
    <w:rsid w:val="004E4D0B"/>
    <w:rsid w:val="004E6767"/>
    <w:rsid w:val="004F04BE"/>
    <w:rsid w:val="004F0744"/>
    <w:rsid w:val="004F0D7B"/>
    <w:rsid w:val="004F1D20"/>
    <w:rsid w:val="004F224B"/>
    <w:rsid w:val="004F4D8C"/>
    <w:rsid w:val="004F4E43"/>
    <w:rsid w:val="004F5819"/>
    <w:rsid w:val="004F6CD4"/>
    <w:rsid w:val="00500B9F"/>
    <w:rsid w:val="005041A8"/>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0B94"/>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1F27"/>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2D96"/>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06C8"/>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FE"/>
    <w:rsid w:val="00670075"/>
    <w:rsid w:val="006719F9"/>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5B1B"/>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18"/>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461F"/>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04C0"/>
    <w:rsid w:val="00721036"/>
    <w:rsid w:val="0072207D"/>
    <w:rsid w:val="0072325E"/>
    <w:rsid w:val="007256FB"/>
    <w:rsid w:val="0072601A"/>
    <w:rsid w:val="00726A1A"/>
    <w:rsid w:val="0072701C"/>
    <w:rsid w:val="00727508"/>
    <w:rsid w:val="00730189"/>
    <w:rsid w:val="007308B1"/>
    <w:rsid w:val="00731A49"/>
    <w:rsid w:val="00731CB4"/>
    <w:rsid w:val="007359BF"/>
    <w:rsid w:val="0073635E"/>
    <w:rsid w:val="0073672A"/>
    <w:rsid w:val="00736E6F"/>
    <w:rsid w:val="00742A6F"/>
    <w:rsid w:val="007432D9"/>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514"/>
    <w:rsid w:val="00777549"/>
    <w:rsid w:val="0077794D"/>
    <w:rsid w:val="00781F15"/>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5F8F"/>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08CE"/>
    <w:rsid w:val="0082217D"/>
    <w:rsid w:val="00822EF2"/>
    <w:rsid w:val="00823644"/>
    <w:rsid w:val="00823C31"/>
    <w:rsid w:val="00824A12"/>
    <w:rsid w:val="0082585E"/>
    <w:rsid w:val="00825F9A"/>
    <w:rsid w:val="008262A6"/>
    <w:rsid w:val="00827319"/>
    <w:rsid w:val="00830A2F"/>
    <w:rsid w:val="00831722"/>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B9D"/>
    <w:rsid w:val="008F7F8E"/>
    <w:rsid w:val="00900219"/>
    <w:rsid w:val="00901074"/>
    <w:rsid w:val="009016A7"/>
    <w:rsid w:val="00905501"/>
    <w:rsid w:val="0090584A"/>
    <w:rsid w:val="00911525"/>
    <w:rsid w:val="00911B03"/>
    <w:rsid w:val="00912C2C"/>
    <w:rsid w:val="009132E2"/>
    <w:rsid w:val="00913763"/>
    <w:rsid w:val="00913C1D"/>
    <w:rsid w:val="00914220"/>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2C1D"/>
    <w:rsid w:val="0096393D"/>
    <w:rsid w:val="00963ACF"/>
    <w:rsid w:val="00967F11"/>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096A"/>
    <w:rsid w:val="009A3C7E"/>
    <w:rsid w:val="009A41B8"/>
    <w:rsid w:val="009A444A"/>
    <w:rsid w:val="009A4588"/>
    <w:rsid w:val="009A4AC7"/>
    <w:rsid w:val="009A50FC"/>
    <w:rsid w:val="009A6CCE"/>
    <w:rsid w:val="009B0384"/>
    <w:rsid w:val="009B098D"/>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5977"/>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751"/>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08B7"/>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1B98"/>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61C7"/>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85877"/>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A77A6"/>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1F77"/>
    <w:rsid w:val="00BD3764"/>
    <w:rsid w:val="00BD47AE"/>
    <w:rsid w:val="00BD5A63"/>
    <w:rsid w:val="00BD5DCC"/>
    <w:rsid w:val="00BD6D7B"/>
    <w:rsid w:val="00BD7639"/>
    <w:rsid w:val="00BE09DE"/>
    <w:rsid w:val="00BE1BF9"/>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201B"/>
    <w:rsid w:val="00C14B15"/>
    <w:rsid w:val="00C15DAC"/>
    <w:rsid w:val="00C160D8"/>
    <w:rsid w:val="00C161D6"/>
    <w:rsid w:val="00C16FF6"/>
    <w:rsid w:val="00C2170F"/>
    <w:rsid w:val="00C2732A"/>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0258"/>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34C"/>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37AC"/>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06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4C56"/>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3F01"/>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67D63"/>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885"/>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5436"/>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60B"/>
    <w:rsid w:val="00FC681D"/>
    <w:rsid w:val="00FC6E66"/>
    <w:rsid w:val="00FD4D58"/>
    <w:rsid w:val="00FD5479"/>
    <w:rsid w:val="00FD5CB1"/>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1EFE"/>
    <w:rsid w:val="00FF4DFF"/>
    <w:rsid w:val="00FF5DEF"/>
    <w:rsid w:val="00FF6069"/>
    <w:rsid w:val="00FF64E9"/>
    <w:rsid w:val="00FF69D9"/>
    <w:rsid w:val="00FF6F52"/>
    <w:rsid w:val="00FF777E"/>
    <w:rsid w:val="00FF7BCA"/>
    <w:rsid w:val="215D4A0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2.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image" Target="media/image90.wmf"/><Relationship Id="rId16" Type="http://schemas.openxmlformats.org/officeDocument/2006/relationships/image" Target="media/image4.emf"/><Relationship Id="rId107" Type="http://schemas.openxmlformats.org/officeDocument/2006/relationships/image" Target="media/image87.wmf"/><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wmf"/><Relationship Id="rId79" Type="http://schemas.openxmlformats.org/officeDocument/2006/relationships/image" Target="media/image66.png"/><Relationship Id="rId87" Type="http://schemas.openxmlformats.org/officeDocument/2006/relationships/oleObject" Target="embeddings/oleObject3.bin"/><Relationship Id="rId102" Type="http://schemas.openxmlformats.org/officeDocument/2006/relationships/image" Target="media/image83.wmf"/><Relationship Id="rId110" Type="http://schemas.openxmlformats.org/officeDocument/2006/relationships/image" Target="media/image89.wmf"/><Relationship Id="rId115" Type="http://schemas.openxmlformats.org/officeDocument/2006/relationships/header" Target="header2.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oleObject" Target="embeddings/oleObject7.bin"/><Relationship Id="rId113" Type="http://schemas.openxmlformats.org/officeDocument/2006/relationships/oleObject" Target="embeddings/oleObject10.bin"/><Relationship Id="rId118" Type="http://schemas.openxmlformats.org/officeDocument/2006/relationships/header" Target="header3.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8.wmf"/><Relationship Id="rId116" Type="http://schemas.openxmlformats.org/officeDocument/2006/relationships/footer" Target="footer1.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image" Target="media/image86.png"/><Relationship Id="rId114" Type="http://schemas.openxmlformats.org/officeDocument/2006/relationships/header" Target="header1.xml"/><Relationship Id="rId119" Type="http://schemas.openxmlformats.org/officeDocument/2006/relationships/fontTable" Target="fontTable.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oleObject" Target="embeddings/oleObject8.bin"/><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image" Target="media/image85.wmf"/><Relationship Id="rId120" Type="http://schemas.openxmlformats.org/officeDocument/2006/relationships/theme" Target="theme/theme1.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2.xml><?xml version="1.0" encoding="utf-8"?>
<ds:datastoreItem xmlns:ds="http://schemas.openxmlformats.org/officeDocument/2006/customXml" ds:itemID="{73174AC9-19D2-4651-BECE-15F80D782ABC}">
  <ds:schemaRefs>
    <ds:schemaRef ds:uri="http://www.imanage.com/work/xmlschema"/>
  </ds:schemaRefs>
</ds:datastoreItem>
</file>

<file path=customXml/itemProps3.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5.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6.xml><?xml version="1.0" encoding="utf-8"?>
<ds:datastoreItem xmlns:ds="http://schemas.openxmlformats.org/officeDocument/2006/customXml" ds:itemID="{23D8E651-4DA8-47B9-9B84-4C6CB702B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44804</Words>
  <Characters>255389</Characters>
  <Application>Microsoft Office Word</Application>
  <DocSecurity>8</DocSecurity>
  <Lines>2128</Lines>
  <Paragraphs>599</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299594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creator/>
  <cp:keywords/>
  <dc:description/>
  <cp:lastModifiedBy/>
  <cp:revision>1</cp:revision>
  <dcterms:created xsi:type="dcterms:W3CDTF">2024-06-12T09:50:00Z</dcterms:created>
  <dcterms:modified xsi:type="dcterms:W3CDTF">2024-06-12T09:55:00Z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